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3999F8" w14:textId="77777777" w:rsidR="00C04553" w:rsidRDefault="00C04553" w:rsidP="00C04553"/>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837"/>
        <w:gridCol w:w="4541"/>
      </w:tblGrid>
      <w:tr w:rsidR="00C04553" w14:paraId="566409E2" w14:textId="77777777" w:rsidTr="00924CF2">
        <w:trPr>
          <w:jc w:val="center"/>
        </w:trPr>
        <w:tc>
          <w:tcPr>
            <w:tcW w:w="9378" w:type="dxa"/>
            <w:gridSpan w:val="2"/>
            <w:tcBorders>
              <w:top w:val="double" w:sz="6" w:space="0" w:color="auto"/>
              <w:left w:val="double" w:sz="6" w:space="0" w:color="auto"/>
              <w:bottom w:val="single" w:sz="6" w:space="0" w:color="auto"/>
              <w:right w:val="double" w:sz="6" w:space="0" w:color="auto"/>
            </w:tcBorders>
            <w:shd w:val="pct12" w:color="auto" w:fill="auto"/>
          </w:tcPr>
          <w:p w14:paraId="00D481C9" w14:textId="77777777" w:rsidR="00C04553" w:rsidRDefault="00C04553">
            <w:pPr>
              <w:overflowPunct/>
              <w:autoSpaceDE/>
              <w:adjustRightInd/>
              <w:spacing w:before="0"/>
              <w:ind w:left="144" w:right="144"/>
              <w:jc w:val="center"/>
              <w:rPr>
                <w:b/>
                <w:szCs w:val="24"/>
                <w:lang w:val="en-US" w:eastAsia="zh-CN"/>
              </w:rPr>
            </w:pPr>
            <w:r>
              <w:rPr>
                <w:lang w:val="en-US"/>
              </w:rPr>
              <w:br w:type="page"/>
            </w:r>
            <w:r>
              <w:br w:type="page"/>
            </w:r>
          </w:p>
          <w:p w14:paraId="7383A274" w14:textId="77777777" w:rsidR="00C04553" w:rsidRDefault="00C04553">
            <w:pPr>
              <w:overflowPunct/>
              <w:autoSpaceDE/>
              <w:adjustRightInd/>
              <w:spacing w:before="0"/>
              <w:ind w:left="144" w:right="144"/>
              <w:jc w:val="center"/>
              <w:rPr>
                <w:b/>
                <w:szCs w:val="24"/>
                <w:lang w:val="en-US" w:eastAsia="zh-CN"/>
              </w:rPr>
            </w:pPr>
            <w:r>
              <w:rPr>
                <w:b/>
                <w:szCs w:val="24"/>
                <w:lang w:val="en-US" w:eastAsia="zh-CN"/>
              </w:rPr>
              <w:t>US Radiocommunications Sector</w:t>
            </w:r>
          </w:p>
          <w:p w14:paraId="1BFC4351" w14:textId="77777777" w:rsidR="00C04553" w:rsidRDefault="00C04553">
            <w:pPr>
              <w:overflowPunct/>
              <w:autoSpaceDE/>
              <w:adjustRightInd/>
              <w:spacing w:before="0"/>
              <w:ind w:left="144" w:right="144"/>
              <w:jc w:val="center"/>
              <w:rPr>
                <w:b/>
                <w:szCs w:val="24"/>
                <w:lang w:val="en-US" w:eastAsia="zh-CN"/>
              </w:rPr>
            </w:pPr>
            <w:r>
              <w:rPr>
                <w:b/>
                <w:szCs w:val="24"/>
                <w:lang w:val="en-US" w:eastAsia="zh-CN"/>
              </w:rPr>
              <w:t>Fact Sheet</w:t>
            </w:r>
          </w:p>
          <w:p w14:paraId="37AF2D27" w14:textId="77777777" w:rsidR="00C04553" w:rsidRDefault="00C04553">
            <w:pPr>
              <w:overflowPunct/>
              <w:autoSpaceDE/>
              <w:adjustRightInd/>
              <w:spacing w:before="0"/>
              <w:ind w:left="144" w:right="144"/>
              <w:rPr>
                <w:b/>
                <w:szCs w:val="24"/>
                <w:lang w:val="en-US" w:eastAsia="zh-CN"/>
              </w:rPr>
            </w:pPr>
          </w:p>
        </w:tc>
      </w:tr>
      <w:tr w:rsidR="00C04553" w14:paraId="27E84F99" w14:textId="77777777" w:rsidTr="00924CF2">
        <w:trPr>
          <w:jc w:val="center"/>
        </w:trPr>
        <w:tc>
          <w:tcPr>
            <w:tcW w:w="4837" w:type="dxa"/>
            <w:tcBorders>
              <w:top w:val="single" w:sz="6" w:space="0" w:color="auto"/>
              <w:left w:val="double" w:sz="6" w:space="0" w:color="auto"/>
              <w:bottom w:val="single" w:sz="6" w:space="0" w:color="auto"/>
              <w:right w:val="single" w:sz="6" w:space="0" w:color="auto"/>
            </w:tcBorders>
            <w:hideMark/>
          </w:tcPr>
          <w:p w14:paraId="56DBFF56" w14:textId="77777777" w:rsidR="00C04553" w:rsidRDefault="00C04553">
            <w:pPr>
              <w:overflowPunct/>
              <w:autoSpaceDE/>
              <w:adjustRightInd/>
              <w:spacing w:before="0"/>
              <w:ind w:left="900" w:right="144" w:hanging="756"/>
              <w:rPr>
                <w:szCs w:val="24"/>
                <w:lang w:val="en-US" w:eastAsia="zh-CN"/>
              </w:rPr>
            </w:pPr>
            <w:r>
              <w:rPr>
                <w:b/>
                <w:szCs w:val="24"/>
                <w:lang w:val="en-US" w:eastAsia="zh-CN"/>
              </w:rPr>
              <w:t>Working Party:</w:t>
            </w:r>
            <w:r>
              <w:rPr>
                <w:szCs w:val="24"/>
                <w:lang w:val="en-US" w:eastAsia="zh-CN"/>
              </w:rPr>
              <w:t xml:space="preserve"> WP 5B</w:t>
            </w:r>
          </w:p>
        </w:tc>
        <w:tc>
          <w:tcPr>
            <w:tcW w:w="4541" w:type="dxa"/>
            <w:tcBorders>
              <w:top w:val="single" w:sz="6" w:space="0" w:color="auto"/>
              <w:left w:val="single" w:sz="6" w:space="0" w:color="auto"/>
              <w:bottom w:val="single" w:sz="6" w:space="0" w:color="auto"/>
              <w:right w:val="double" w:sz="6" w:space="0" w:color="auto"/>
            </w:tcBorders>
            <w:hideMark/>
          </w:tcPr>
          <w:p w14:paraId="50DF7715" w14:textId="68738DD4" w:rsidR="00C04553" w:rsidRDefault="00C04553">
            <w:pPr>
              <w:overflowPunct/>
              <w:autoSpaceDE/>
              <w:adjustRightInd/>
              <w:spacing w:before="0"/>
              <w:ind w:left="144" w:right="144"/>
              <w:rPr>
                <w:szCs w:val="24"/>
                <w:lang w:val="en-US" w:eastAsia="zh-CN"/>
              </w:rPr>
            </w:pPr>
            <w:r>
              <w:rPr>
                <w:b/>
                <w:szCs w:val="24"/>
                <w:lang w:val="en-US" w:eastAsia="zh-CN"/>
              </w:rPr>
              <w:t>Document No:</w:t>
            </w:r>
            <w:r w:rsidR="00B10D1F">
              <w:rPr>
                <w:szCs w:val="24"/>
                <w:lang w:val="en-US" w:eastAsia="zh-CN"/>
              </w:rPr>
              <w:t xml:space="preserve">  USWP5B</w:t>
            </w:r>
            <w:r w:rsidR="00E86B3B">
              <w:rPr>
                <w:szCs w:val="24"/>
                <w:lang w:val="en-US" w:eastAsia="zh-CN"/>
              </w:rPr>
              <w:t>3</w:t>
            </w:r>
            <w:r w:rsidR="00E748CF">
              <w:rPr>
                <w:szCs w:val="24"/>
                <w:lang w:val="en-US" w:eastAsia="zh-CN"/>
              </w:rPr>
              <w:t>5</w:t>
            </w:r>
            <w:r w:rsidR="00B10D1F">
              <w:rPr>
                <w:szCs w:val="24"/>
                <w:lang w:val="en-US" w:eastAsia="zh-CN"/>
              </w:rPr>
              <w:t>-</w:t>
            </w:r>
            <w:ins w:id="0" w:author="USA" w:date="2025-08-29T17:18:00Z" w16du:dateUtc="2025-08-29T21:18:00Z">
              <w:r w:rsidR="00D05D2D">
                <w:rPr>
                  <w:szCs w:val="24"/>
                  <w:lang w:val="en-US" w:eastAsia="zh-CN"/>
                </w:rPr>
                <w:t>04</w:t>
              </w:r>
            </w:ins>
            <w:del w:id="1" w:author="USA" w:date="2025-08-29T17:18:00Z" w16du:dateUtc="2025-08-29T21:18:00Z">
              <w:r w:rsidR="00E36805" w:rsidDel="00D05D2D">
                <w:rPr>
                  <w:szCs w:val="24"/>
                  <w:lang w:val="en-US" w:eastAsia="zh-CN"/>
                </w:rPr>
                <w:delText>XX</w:delText>
              </w:r>
            </w:del>
          </w:p>
        </w:tc>
      </w:tr>
      <w:tr w:rsidR="00C04553" w14:paraId="5B92E774" w14:textId="77777777" w:rsidTr="003E0F39">
        <w:trPr>
          <w:trHeight w:val="849"/>
          <w:jc w:val="center"/>
        </w:trPr>
        <w:tc>
          <w:tcPr>
            <w:tcW w:w="4837" w:type="dxa"/>
            <w:tcBorders>
              <w:top w:val="single" w:sz="6" w:space="0" w:color="auto"/>
              <w:left w:val="double" w:sz="6" w:space="0" w:color="auto"/>
              <w:bottom w:val="single" w:sz="6" w:space="0" w:color="auto"/>
              <w:right w:val="single" w:sz="6" w:space="0" w:color="auto"/>
            </w:tcBorders>
          </w:tcPr>
          <w:p w14:paraId="1C0D7BF3" w14:textId="09BBCB5C" w:rsidR="00CE0E43" w:rsidRDefault="00CE0E43" w:rsidP="003E0F39">
            <w:pPr>
              <w:widowControl w:val="0"/>
              <w:overflowPunct/>
              <w:autoSpaceDE/>
              <w:autoSpaceDN/>
              <w:adjustRightInd/>
              <w:spacing w:before="0"/>
              <w:rPr>
                <w:b/>
                <w:szCs w:val="24"/>
                <w:lang w:val="en-CA" w:eastAsia="zh-CN"/>
              </w:rPr>
            </w:pPr>
            <w:r w:rsidRPr="003E0F39">
              <w:rPr>
                <w:rFonts w:eastAsia="CG Times"/>
                <w:b/>
                <w:szCs w:val="24"/>
                <w:lang w:val="en"/>
              </w:rPr>
              <w:t>Reference</w:t>
            </w:r>
            <w:r w:rsidR="00C04553">
              <w:rPr>
                <w:b/>
                <w:szCs w:val="24"/>
                <w:lang w:val="en-CA" w:eastAsia="zh-CN"/>
              </w:rPr>
              <w:t>:</w:t>
            </w:r>
            <w:r w:rsidR="00D100EE">
              <w:rPr>
                <w:b/>
                <w:szCs w:val="24"/>
                <w:lang w:val="en-CA" w:eastAsia="zh-CN"/>
              </w:rPr>
              <w:t xml:space="preserve"> </w:t>
            </w:r>
          </w:p>
          <w:p w14:paraId="3C9F90B9" w14:textId="3958BC39" w:rsidR="00C04553" w:rsidRPr="00137654" w:rsidRDefault="00A53427" w:rsidP="003E0F39">
            <w:pPr>
              <w:widowControl w:val="0"/>
              <w:overflowPunct/>
              <w:autoSpaceDE/>
              <w:autoSpaceDN/>
              <w:adjustRightInd/>
              <w:spacing w:before="0"/>
              <w:rPr>
                <w:bCs/>
                <w:szCs w:val="24"/>
                <w:lang w:val="en-CA" w:eastAsia="zh-CN"/>
              </w:rPr>
            </w:pPr>
            <w:r w:rsidRPr="003E0F39">
              <w:rPr>
                <w:rFonts w:eastAsia="CG Times"/>
                <w:szCs w:val="24"/>
                <w:lang w:val="en"/>
              </w:rPr>
              <w:t>Document</w:t>
            </w:r>
            <w:r w:rsidRPr="00714DA3">
              <w:rPr>
                <w:szCs w:val="24"/>
                <w:lang w:val="en-CA" w:eastAsia="zh-CN"/>
              </w:rPr>
              <w:t xml:space="preserve"> </w:t>
            </w:r>
            <w:r w:rsidR="00115C37" w:rsidRPr="00714DA3">
              <w:rPr>
                <w:szCs w:val="24"/>
                <w:lang w:val="en-CA" w:eastAsia="zh-CN"/>
              </w:rPr>
              <w:t>5B/</w:t>
            </w:r>
            <w:r w:rsidR="00115C37">
              <w:rPr>
                <w:szCs w:val="24"/>
                <w:lang w:val="en-CA" w:eastAsia="zh-CN"/>
              </w:rPr>
              <w:t xml:space="preserve">315 </w:t>
            </w:r>
            <w:r w:rsidR="00115C37" w:rsidRPr="00714DA3">
              <w:rPr>
                <w:szCs w:val="24"/>
                <w:lang w:val="en-CA" w:eastAsia="zh-CN"/>
              </w:rPr>
              <w:t xml:space="preserve">Annex </w:t>
            </w:r>
            <w:r w:rsidR="00115C37">
              <w:rPr>
                <w:szCs w:val="24"/>
                <w:lang w:val="en-CA" w:eastAsia="zh-CN"/>
              </w:rPr>
              <w:t>4.4</w:t>
            </w:r>
            <w:r w:rsidR="00115C37" w:rsidRPr="00714DA3">
              <w:rPr>
                <w:szCs w:val="24"/>
                <w:lang w:val="en-CA" w:eastAsia="zh-CN"/>
              </w:rPr>
              <w:t xml:space="preserve"> </w:t>
            </w:r>
          </w:p>
        </w:tc>
        <w:tc>
          <w:tcPr>
            <w:tcW w:w="4541" w:type="dxa"/>
            <w:tcBorders>
              <w:top w:val="single" w:sz="6" w:space="0" w:color="auto"/>
              <w:left w:val="single" w:sz="6" w:space="0" w:color="auto"/>
              <w:bottom w:val="single" w:sz="6" w:space="0" w:color="auto"/>
              <w:right w:val="double" w:sz="6" w:space="0" w:color="auto"/>
            </w:tcBorders>
          </w:tcPr>
          <w:p w14:paraId="507FE9CA" w14:textId="0E75CC97" w:rsidR="00C04553" w:rsidRDefault="00C04553">
            <w:pPr>
              <w:tabs>
                <w:tab w:val="left" w:pos="162"/>
              </w:tabs>
              <w:overflowPunct/>
              <w:autoSpaceDE/>
              <w:adjustRightInd/>
              <w:spacing w:before="0"/>
              <w:ind w:left="612" w:right="144" w:hanging="468"/>
              <w:rPr>
                <w:szCs w:val="24"/>
                <w:lang w:val="en-US" w:eastAsia="zh-CN"/>
              </w:rPr>
            </w:pPr>
            <w:r>
              <w:rPr>
                <w:b/>
                <w:szCs w:val="24"/>
                <w:lang w:val="en-US" w:eastAsia="zh-CN"/>
              </w:rPr>
              <w:t>Date:</w:t>
            </w:r>
            <w:r>
              <w:rPr>
                <w:szCs w:val="24"/>
                <w:lang w:val="en-US" w:eastAsia="zh-CN"/>
              </w:rPr>
              <w:t xml:space="preserve">   </w:t>
            </w:r>
            <w:r w:rsidR="00631676">
              <w:rPr>
                <w:szCs w:val="24"/>
                <w:lang w:val="en-US" w:eastAsia="zh-CN"/>
              </w:rPr>
              <w:t>2</w:t>
            </w:r>
            <w:r w:rsidR="00E23067">
              <w:rPr>
                <w:szCs w:val="24"/>
                <w:lang w:val="en-US" w:eastAsia="zh-CN"/>
              </w:rPr>
              <w:t>9</w:t>
            </w:r>
            <w:r w:rsidR="00631676">
              <w:rPr>
                <w:szCs w:val="24"/>
                <w:lang w:val="en-US" w:eastAsia="zh-CN"/>
              </w:rPr>
              <w:t xml:space="preserve"> </w:t>
            </w:r>
            <w:r w:rsidR="00E23067">
              <w:rPr>
                <w:szCs w:val="24"/>
                <w:lang w:val="en-US" w:eastAsia="zh-CN"/>
              </w:rPr>
              <w:t>August</w:t>
            </w:r>
            <w:r w:rsidR="00990270" w:rsidRPr="00631676">
              <w:rPr>
                <w:szCs w:val="24"/>
                <w:lang w:val="en-US" w:eastAsia="zh-CN"/>
              </w:rPr>
              <w:t xml:space="preserve"> </w:t>
            </w:r>
            <w:r w:rsidRPr="00631676">
              <w:rPr>
                <w:szCs w:val="24"/>
                <w:lang w:val="en-US" w:eastAsia="zh-CN"/>
              </w:rPr>
              <w:t>202</w:t>
            </w:r>
            <w:r w:rsidR="00E36805" w:rsidRPr="00631676">
              <w:rPr>
                <w:szCs w:val="24"/>
                <w:lang w:val="en-US" w:eastAsia="zh-CN"/>
              </w:rPr>
              <w:t>5</w:t>
            </w:r>
          </w:p>
          <w:p w14:paraId="5638C964" w14:textId="77777777" w:rsidR="00C04553" w:rsidRDefault="00C04553">
            <w:pPr>
              <w:overflowPunct/>
              <w:autoSpaceDE/>
              <w:adjustRightInd/>
              <w:spacing w:before="0"/>
              <w:ind w:left="882" w:right="144" w:hanging="738"/>
              <w:rPr>
                <w:szCs w:val="24"/>
                <w:lang w:val="en-US" w:eastAsia="zh-CN"/>
              </w:rPr>
            </w:pPr>
          </w:p>
        </w:tc>
      </w:tr>
      <w:tr w:rsidR="00C04553" w14:paraId="3B518252" w14:textId="77777777" w:rsidTr="003E0F39">
        <w:trPr>
          <w:trHeight w:val="1155"/>
          <w:jc w:val="center"/>
        </w:trPr>
        <w:tc>
          <w:tcPr>
            <w:tcW w:w="9378" w:type="dxa"/>
            <w:gridSpan w:val="2"/>
            <w:tcBorders>
              <w:top w:val="single" w:sz="6" w:space="0" w:color="auto"/>
              <w:left w:val="double" w:sz="6" w:space="0" w:color="auto"/>
              <w:bottom w:val="single" w:sz="6" w:space="0" w:color="auto"/>
              <w:right w:val="double" w:sz="6" w:space="0" w:color="auto"/>
            </w:tcBorders>
          </w:tcPr>
          <w:p w14:paraId="20997CB2" w14:textId="081B47A0" w:rsidR="00C015E8" w:rsidRPr="00C015E8" w:rsidRDefault="00A53427" w:rsidP="003E0F39">
            <w:pPr>
              <w:widowControl w:val="0"/>
              <w:overflowPunct/>
              <w:autoSpaceDE/>
              <w:autoSpaceDN/>
              <w:adjustRightInd/>
              <w:spacing w:before="0"/>
              <w:rPr>
                <w:lang w:val="fr-FR" w:eastAsia="zh-CN"/>
              </w:rPr>
            </w:pPr>
            <w:r w:rsidRPr="003E0F39">
              <w:rPr>
                <w:rFonts w:eastAsia="CG Times"/>
                <w:b/>
                <w:szCs w:val="24"/>
                <w:lang w:val="en"/>
              </w:rPr>
              <w:t>Document</w:t>
            </w:r>
            <w:r>
              <w:rPr>
                <w:b/>
                <w:szCs w:val="24"/>
                <w:lang w:val="en-US" w:eastAsia="zh-CN"/>
              </w:rPr>
              <w:t xml:space="preserve"> Title: </w:t>
            </w:r>
            <w:r w:rsidR="003E0F39">
              <w:rPr>
                <w:bCs/>
                <w:szCs w:val="24"/>
                <w:lang w:val="en-US" w:eastAsia="zh-CN"/>
              </w:rPr>
              <w:t xml:space="preserve">Preliminary Draft Revision of Recommendation </w:t>
            </w:r>
            <w:r w:rsidRPr="00126EA6">
              <w:rPr>
                <w:bCs/>
                <w:szCs w:val="24"/>
                <w:lang w:val="en-US" w:eastAsia="zh-CN"/>
              </w:rPr>
              <w:t>ITU-R M.1371-5</w:t>
            </w:r>
            <w:r w:rsidR="003E0F39">
              <w:rPr>
                <w:bCs/>
                <w:szCs w:val="24"/>
                <w:lang w:val="en-US" w:eastAsia="zh-CN"/>
              </w:rPr>
              <w:t>,</w:t>
            </w:r>
            <w:r>
              <w:rPr>
                <w:bCs/>
                <w:szCs w:val="24"/>
                <w:lang w:val="en-US" w:eastAsia="zh-CN"/>
              </w:rPr>
              <w:t xml:space="preserve"> </w:t>
            </w:r>
            <w:r w:rsidRPr="00126EA6">
              <w:rPr>
                <w:bCs/>
                <w:szCs w:val="24"/>
                <w:lang w:val="en-US" w:eastAsia="zh-CN"/>
              </w:rPr>
              <w:t>Technical characteristics for an automatic identification system using time division multiple access in the VHF maritime mobile frequency band</w:t>
            </w:r>
          </w:p>
        </w:tc>
      </w:tr>
      <w:tr w:rsidR="00C04553" w14:paraId="7183496B" w14:textId="77777777" w:rsidTr="00924CF2">
        <w:trPr>
          <w:jc w:val="center"/>
        </w:trPr>
        <w:tc>
          <w:tcPr>
            <w:tcW w:w="4837" w:type="dxa"/>
            <w:tcBorders>
              <w:top w:val="single" w:sz="6" w:space="0" w:color="auto"/>
              <w:left w:val="double" w:sz="6" w:space="0" w:color="auto"/>
              <w:bottom w:val="single" w:sz="6" w:space="0" w:color="auto"/>
              <w:right w:val="single" w:sz="6" w:space="0" w:color="auto"/>
            </w:tcBorders>
          </w:tcPr>
          <w:p w14:paraId="69DF78C6" w14:textId="77777777" w:rsidR="00C04553" w:rsidRDefault="00C04553">
            <w:pPr>
              <w:overflowPunct/>
              <w:autoSpaceDE/>
              <w:adjustRightInd/>
              <w:spacing w:before="0"/>
              <w:rPr>
                <w:b/>
                <w:szCs w:val="24"/>
                <w:lang w:val="en-US" w:eastAsia="zh-CN"/>
              </w:rPr>
            </w:pPr>
            <w:r>
              <w:rPr>
                <w:b/>
                <w:szCs w:val="24"/>
                <w:lang w:val="en-US" w:eastAsia="zh-CN"/>
              </w:rPr>
              <w:t>Author(s)/Contributors(s):</w:t>
            </w:r>
          </w:p>
          <w:p w14:paraId="6F9F39BA" w14:textId="77777777" w:rsidR="00AA231C" w:rsidRDefault="00AA231C">
            <w:pPr>
              <w:spacing w:before="0"/>
              <w:ind w:right="144"/>
              <w:rPr>
                <w:bCs/>
                <w:iCs/>
                <w:szCs w:val="24"/>
                <w:lang w:val="en-US" w:eastAsia="zh-CN"/>
              </w:rPr>
            </w:pPr>
          </w:p>
          <w:p w14:paraId="2E0BEF4A" w14:textId="32BDC48E" w:rsidR="006960F7" w:rsidRDefault="00996812">
            <w:pPr>
              <w:spacing w:before="0"/>
              <w:ind w:right="144"/>
              <w:rPr>
                <w:bCs/>
                <w:iCs/>
                <w:szCs w:val="24"/>
                <w:lang w:val="en-US" w:eastAsia="zh-CN"/>
              </w:rPr>
            </w:pPr>
            <w:r>
              <w:rPr>
                <w:bCs/>
                <w:iCs/>
                <w:szCs w:val="24"/>
                <w:lang w:val="en-US" w:eastAsia="zh-CN"/>
              </w:rPr>
              <w:t xml:space="preserve">Pamela Murray </w:t>
            </w:r>
          </w:p>
          <w:p w14:paraId="73BDBCD3" w14:textId="326028DA" w:rsidR="00996812" w:rsidRDefault="00996812">
            <w:pPr>
              <w:spacing w:before="0"/>
              <w:ind w:right="144"/>
              <w:rPr>
                <w:bCs/>
                <w:iCs/>
                <w:szCs w:val="24"/>
                <w:lang w:val="en-US" w:eastAsia="zh-CN"/>
              </w:rPr>
            </w:pPr>
            <w:r>
              <w:rPr>
                <w:bCs/>
                <w:iCs/>
                <w:szCs w:val="24"/>
                <w:lang w:val="en-US" w:eastAsia="zh-CN"/>
              </w:rPr>
              <w:t>USCG</w:t>
            </w:r>
          </w:p>
          <w:p w14:paraId="2ABC51CB" w14:textId="77777777" w:rsidR="00AA231C" w:rsidRDefault="00AA231C">
            <w:pPr>
              <w:spacing w:before="0"/>
              <w:ind w:right="144"/>
              <w:rPr>
                <w:bCs/>
                <w:iCs/>
                <w:szCs w:val="24"/>
                <w:lang w:val="en-US" w:eastAsia="zh-CN"/>
              </w:rPr>
            </w:pPr>
          </w:p>
          <w:p w14:paraId="52B2B294" w14:textId="64DDAE92" w:rsidR="006960F7" w:rsidRDefault="00C04553">
            <w:pPr>
              <w:spacing w:before="0"/>
              <w:ind w:right="144"/>
              <w:rPr>
                <w:bCs/>
                <w:iCs/>
                <w:szCs w:val="24"/>
                <w:lang w:val="en-US" w:eastAsia="zh-CN"/>
              </w:rPr>
            </w:pPr>
            <w:r>
              <w:rPr>
                <w:bCs/>
                <w:iCs/>
                <w:szCs w:val="24"/>
                <w:lang w:val="en-US" w:eastAsia="zh-CN"/>
              </w:rPr>
              <w:t>Jerry Ulcek</w:t>
            </w:r>
            <w:r w:rsidR="00996812">
              <w:rPr>
                <w:bCs/>
                <w:iCs/>
                <w:szCs w:val="24"/>
                <w:lang w:val="en-US" w:eastAsia="zh-CN"/>
              </w:rPr>
              <w:t xml:space="preserve"> </w:t>
            </w:r>
          </w:p>
          <w:p w14:paraId="6DDCDEA3" w14:textId="0873849A" w:rsidR="00C04553" w:rsidRDefault="00996812">
            <w:pPr>
              <w:spacing w:before="0"/>
              <w:ind w:right="144"/>
              <w:rPr>
                <w:bCs/>
                <w:iCs/>
                <w:szCs w:val="24"/>
                <w:lang w:val="en-US" w:eastAsia="zh-CN"/>
              </w:rPr>
            </w:pPr>
            <w:r>
              <w:rPr>
                <w:bCs/>
                <w:iCs/>
                <w:szCs w:val="24"/>
                <w:lang w:val="en-US" w:eastAsia="zh-CN"/>
              </w:rPr>
              <w:t>USCG</w:t>
            </w:r>
          </w:p>
          <w:p w14:paraId="68DC2C05" w14:textId="77777777" w:rsidR="00AA231C" w:rsidRDefault="00AA231C">
            <w:pPr>
              <w:spacing w:before="0"/>
              <w:ind w:right="144"/>
              <w:rPr>
                <w:bCs/>
                <w:iCs/>
                <w:szCs w:val="24"/>
                <w:lang w:val="en-US" w:eastAsia="zh-CN"/>
              </w:rPr>
            </w:pPr>
          </w:p>
          <w:p w14:paraId="647BE963" w14:textId="352A4790" w:rsidR="006960F7" w:rsidRDefault="00C04553">
            <w:pPr>
              <w:spacing w:before="0"/>
              <w:ind w:right="144"/>
              <w:rPr>
                <w:bCs/>
                <w:iCs/>
                <w:szCs w:val="24"/>
                <w:lang w:val="en-US" w:eastAsia="zh-CN"/>
              </w:rPr>
            </w:pPr>
            <w:r>
              <w:rPr>
                <w:bCs/>
                <w:iCs/>
                <w:szCs w:val="24"/>
                <w:lang w:val="en-US" w:eastAsia="zh-CN"/>
              </w:rPr>
              <w:t>Johnny Schultz</w:t>
            </w:r>
            <w:r w:rsidR="00996812">
              <w:rPr>
                <w:bCs/>
                <w:iCs/>
                <w:szCs w:val="24"/>
                <w:lang w:val="en-US" w:eastAsia="zh-CN"/>
              </w:rPr>
              <w:t xml:space="preserve"> </w:t>
            </w:r>
          </w:p>
          <w:p w14:paraId="63B8F74C" w14:textId="44F0C9D6" w:rsidR="00C04553" w:rsidRDefault="00C04553">
            <w:pPr>
              <w:spacing w:before="0"/>
              <w:ind w:right="144"/>
              <w:rPr>
                <w:bCs/>
                <w:iCs/>
                <w:szCs w:val="24"/>
                <w:lang w:val="en-US" w:eastAsia="zh-CN"/>
              </w:rPr>
            </w:pPr>
            <w:r>
              <w:rPr>
                <w:bCs/>
                <w:iCs/>
                <w:szCs w:val="24"/>
                <w:lang w:val="en-US" w:eastAsia="zh-CN"/>
              </w:rPr>
              <w:t>Sev1Tech, Inc.</w:t>
            </w:r>
          </w:p>
          <w:p w14:paraId="29F8F644" w14:textId="77777777" w:rsidR="00AA231C" w:rsidRDefault="00AA231C" w:rsidP="00D01530">
            <w:pPr>
              <w:spacing w:before="0"/>
              <w:ind w:right="144"/>
              <w:rPr>
                <w:bCs/>
                <w:iCs/>
                <w:szCs w:val="24"/>
                <w:lang w:val="en-US" w:eastAsia="zh-CN"/>
              </w:rPr>
            </w:pPr>
          </w:p>
          <w:p w14:paraId="601EF362" w14:textId="43A63526" w:rsidR="006960F7" w:rsidRDefault="00D01530" w:rsidP="00D01530">
            <w:pPr>
              <w:spacing w:before="0"/>
              <w:ind w:right="144"/>
              <w:rPr>
                <w:bCs/>
                <w:iCs/>
                <w:szCs w:val="24"/>
                <w:lang w:val="en-US" w:eastAsia="zh-CN"/>
              </w:rPr>
            </w:pPr>
            <w:r>
              <w:rPr>
                <w:bCs/>
                <w:iCs/>
                <w:szCs w:val="24"/>
                <w:lang w:val="en-US" w:eastAsia="zh-CN"/>
              </w:rPr>
              <w:t>Ross Norsworthy</w:t>
            </w:r>
            <w:r w:rsidR="00996812">
              <w:rPr>
                <w:bCs/>
                <w:iCs/>
                <w:szCs w:val="24"/>
                <w:lang w:val="en-US" w:eastAsia="zh-CN"/>
              </w:rPr>
              <w:t xml:space="preserve"> </w:t>
            </w:r>
          </w:p>
          <w:p w14:paraId="145400CC" w14:textId="2ABE430C" w:rsidR="00D01530" w:rsidRDefault="00D01530" w:rsidP="00D01530">
            <w:pPr>
              <w:spacing w:before="0"/>
              <w:ind w:right="144"/>
              <w:rPr>
                <w:bCs/>
                <w:iCs/>
                <w:szCs w:val="24"/>
                <w:lang w:val="en-US" w:eastAsia="zh-CN"/>
              </w:rPr>
            </w:pPr>
            <w:r>
              <w:rPr>
                <w:bCs/>
                <w:iCs/>
                <w:szCs w:val="24"/>
                <w:lang w:val="en-US" w:eastAsia="zh-CN"/>
              </w:rPr>
              <w:t>REC, Inc.</w:t>
            </w:r>
          </w:p>
          <w:p w14:paraId="49F40E7A" w14:textId="3C0AB793" w:rsidR="00D01530" w:rsidRDefault="00D01530">
            <w:pPr>
              <w:spacing w:before="0"/>
              <w:ind w:right="144"/>
              <w:rPr>
                <w:bCs/>
                <w:iCs/>
                <w:szCs w:val="24"/>
                <w:lang w:val="en-US" w:eastAsia="zh-CN"/>
              </w:rPr>
            </w:pPr>
          </w:p>
        </w:tc>
        <w:tc>
          <w:tcPr>
            <w:tcW w:w="4541" w:type="dxa"/>
            <w:tcBorders>
              <w:top w:val="single" w:sz="6" w:space="0" w:color="auto"/>
              <w:left w:val="single" w:sz="6" w:space="0" w:color="auto"/>
              <w:bottom w:val="single" w:sz="6" w:space="0" w:color="auto"/>
              <w:right w:val="double" w:sz="6" w:space="0" w:color="auto"/>
            </w:tcBorders>
          </w:tcPr>
          <w:p w14:paraId="467A2206" w14:textId="77777777" w:rsidR="00C04553" w:rsidRDefault="00C04553">
            <w:pPr>
              <w:overflowPunct/>
              <w:autoSpaceDE/>
              <w:adjustRightInd/>
              <w:spacing w:before="0"/>
              <w:rPr>
                <w:b/>
                <w:szCs w:val="24"/>
                <w:lang w:val="en-CA" w:eastAsia="zh-CN"/>
              </w:rPr>
            </w:pPr>
          </w:p>
          <w:p w14:paraId="41280DD5" w14:textId="77777777" w:rsidR="00AA231C" w:rsidRDefault="00AA231C">
            <w:pPr>
              <w:spacing w:before="0"/>
              <w:ind w:right="144"/>
              <w:rPr>
                <w:bCs/>
                <w:color w:val="000000"/>
                <w:szCs w:val="24"/>
                <w:lang w:val="fr-CH" w:eastAsia="zh-CN"/>
              </w:rPr>
            </w:pPr>
          </w:p>
          <w:p w14:paraId="560FC011" w14:textId="7119702B" w:rsidR="00C04553" w:rsidRDefault="00C04553">
            <w:pPr>
              <w:spacing w:before="0"/>
              <w:ind w:right="144"/>
              <w:rPr>
                <w:bCs/>
                <w:color w:val="000000"/>
                <w:szCs w:val="24"/>
                <w:lang w:val="fr-CH" w:eastAsia="zh-CN"/>
              </w:rPr>
            </w:pPr>
            <w:r>
              <w:rPr>
                <w:bCs/>
                <w:color w:val="000000"/>
                <w:szCs w:val="24"/>
                <w:lang w:val="fr-CH" w:eastAsia="zh-CN"/>
              </w:rPr>
              <w:t>Phone</w:t>
            </w:r>
            <w:r w:rsidR="00EB565A">
              <w:rPr>
                <w:bCs/>
                <w:color w:val="000000"/>
                <w:szCs w:val="24"/>
                <w:lang w:val="fr-CH" w:eastAsia="zh-CN"/>
              </w:rPr>
              <w:t xml:space="preserve"> : </w:t>
            </w:r>
            <w:r w:rsidR="00042A7A">
              <w:rPr>
                <w:bCs/>
                <w:color w:val="000000"/>
                <w:szCs w:val="24"/>
                <w:lang w:val="fr-CH" w:eastAsia="zh-CN"/>
              </w:rPr>
              <w:t>(</w:t>
            </w:r>
            <w:r w:rsidR="00EB565A">
              <w:rPr>
                <w:bCs/>
                <w:color w:val="000000"/>
                <w:szCs w:val="24"/>
                <w:lang w:val="fr-CH" w:eastAsia="zh-CN"/>
              </w:rPr>
              <w:t>202</w:t>
            </w:r>
            <w:r w:rsidR="00AA231C">
              <w:rPr>
                <w:bCs/>
                <w:color w:val="000000"/>
                <w:szCs w:val="24"/>
                <w:lang w:val="fr-CH" w:eastAsia="zh-CN"/>
              </w:rPr>
              <w:t>) 657-3081</w:t>
            </w:r>
          </w:p>
          <w:p w14:paraId="354841F7" w14:textId="547D32EF" w:rsidR="00C04553" w:rsidRDefault="00C04553">
            <w:pPr>
              <w:spacing w:before="0"/>
              <w:ind w:right="144"/>
              <w:rPr>
                <w:bCs/>
                <w:color w:val="000000"/>
                <w:szCs w:val="24"/>
                <w:lang w:val="fr-CH" w:eastAsia="zh-CN"/>
              </w:rPr>
            </w:pPr>
            <w:proofErr w:type="gramStart"/>
            <w:r>
              <w:rPr>
                <w:bCs/>
                <w:color w:val="000000"/>
                <w:szCs w:val="24"/>
                <w:lang w:val="fr-CH" w:eastAsia="zh-CN"/>
              </w:rPr>
              <w:t>Email:</w:t>
            </w:r>
            <w:proofErr w:type="gramEnd"/>
            <w:r>
              <w:rPr>
                <w:bCs/>
                <w:color w:val="000000"/>
                <w:szCs w:val="24"/>
                <w:lang w:val="fr-CH" w:eastAsia="zh-CN"/>
              </w:rPr>
              <w:t xml:space="preserve"> </w:t>
            </w:r>
            <w:r w:rsidR="00CA5535">
              <w:rPr>
                <w:bCs/>
                <w:color w:val="000000"/>
                <w:szCs w:val="24"/>
                <w:lang w:val="fr-CH" w:eastAsia="zh-CN"/>
              </w:rPr>
              <w:t xml:space="preserve"> </w:t>
            </w:r>
            <w:r w:rsidR="007605AF">
              <w:rPr>
                <w:bCs/>
                <w:color w:val="000000"/>
                <w:szCs w:val="24"/>
                <w:lang w:val="fr-CH" w:eastAsia="zh-CN"/>
              </w:rPr>
              <w:t>pamela.j.murray</w:t>
            </w:r>
            <w:r>
              <w:rPr>
                <w:bCs/>
                <w:color w:val="000000"/>
                <w:szCs w:val="24"/>
                <w:lang w:val="fr-CH" w:eastAsia="zh-CN"/>
              </w:rPr>
              <w:t>@uscg.mil</w:t>
            </w:r>
          </w:p>
          <w:p w14:paraId="4093761E" w14:textId="77777777" w:rsidR="007605AF" w:rsidRDefault="007605AF" w:rsidP="007605AF">
            <w:pPr>
              <w:spacing w:before="0"/>
              <w:ind w:right="144"/>
              <w:rPr>
                <w:bCs/>
                <w:color w:val="000000"/>
                <w:szCs w:val="24"/>
                <w:lang w:val="fr-CH" w:eastAsia="zh-CN"/>
              </w:rPr>
            </w:pPr>
          </w:p>
          <w:p w14:paraId="6BD35A45" w14:textId="73454A89" w:rsidR="007605AF" w:rsidRDefault="007605AF" w:rsidP="007605AF">
            <w:pPr>
              <w:spacing w:before="0"/>
              <w:ind w:right="144"/>
              <w:rPr>
                <w:bCs/>
                <w:color w:val="000000"/>
                <w:szCs w:val="24"/>
                <w:lang w:val="fr-CH" w:eastAsia="zh-CN"/>
              </w:rPr>
            </w:pPr>
            <w:r>
              <w:rPr>
                <w:bCs/>
                <w:color w:val="000000"/>
                <w:szCs w:val="24"/>
                <w:lang w:val="fr-CH" w:eastAsia="zh-CN"/>
              </w:rPr>
              <w:t xml:space="preserve">Phone : </w:t>
            </w:r>
            <w:r w:rsidR="00042A7A">
              <w:rPr>
                <w:bCs/>
                <w:color w:val="000000"/>
                <w:szCs w:val="24"/>
                <w:lang w:val="fr-CH" w:eastAsia="zh-CN"/>
              </w:rPr>
              <w:t>(</w:t>
            </w:r>
            <w:r>
              <w:rPr>
                <w:bCs/>
                <w:color w:val="000000"/>
                <w:szCs w:val="24"/>
                <w:lang w:val="fr-CH" w:eastAsia="zh-CN"/>
              </w:rPr>
              <w:t>202</w:t>
            </w:r>
            <w:r w:rsidR="00042A7A">
              <w:rPr>
                <w:bCs/>
                <w:color w:val="000000"/>
                <w:szCs w:val="24"/>
                <w:lang w:val="fr-CH" w:eastAsia="zh-CN"/>
              </w:rPr>
              <w:t xml:space="preserve">) </w:t>
            </w:r>
            <w:r>
              <w:rPr>
                <w:bCs/>
                <w:color w:val="000000"/>
                <w:szCs w:val="24"/>
                <w:lang w:val="fr-CH" w:eastAsia="zh-CN"/>
              </w:rPr>
              <w:t>579-5924</w:t>
            </w:r>
          </w:p>
          <w:p w14:paraId="263B0560" w14:textId="35219854" w:rsidR="007605AF" w:rsidRDefault="007605AF" w:rsidP="007605AF">
            <w:pPr>
              <w:spacing w:before="0"/>
              <w:ind w:right="144"/>
              <w:rPr>
                <w:bCs/>
                <w:color w:val="000000"/>
                <w:szCs w:val="24"/>
                <w:lang w:val="fr-CH" w:eastAsia="zh-CN"/>
              </w:rPr>
            </w:pPr>
            <w:proofErr w:type="gramStart"/>
            <w:r>
              <w:rPr>
                <w:bCs/>
                <w:color w:val="000000"/>
                <w:szCs w:val="24"/>
                <w:lang w:val="fr-CH" w:eastAsia="zh-CN"/>
              </w:rPr>
              <w:t>Email:</w:t>
            </w:r>
            <w:proofErr w:type="gramEnd"/>
            <w:r>
              <w:rPr>
                <w:bCs/>
                <w:color w:val="000000"/>
                <w:szCs w:val="24"/>
                <w:lang w:val="fr-CH" w:eastAsia="zh-CN"/>
              </w:rPr>
              <w:t xml:space="preserve"> </w:t>
            </w:r>
            <w:r w:rsidR="00CA5535">
              <w:rPr>
                <w:bCs/>
                <w:color w:val="000000"/>
                <w:szCs w:val="24"/>
                <w:lang w:val="fr-CH" w:eastAsia="zh-CN"/>
              </w:rPr>
              <w:t xml:space="preserve"> </w:t>
            </w:r>
            <w:r w:rsidR="00DE455A">
              <w:rPr>
                <w:bCs/>
                <w:color w:val="000000"/>
                <w:szCs w:val="24"/>
                <w:lang w:val="fr-CH" w:eastAsia="zh-CN"/>
              </w:rPr>
              <w:t>j</w:t>
            </w:r>
            <w:r>
              <w:rPr>
                <w:bCs/>
                <w:color w:val="000000"/>
                <w:szCs w:val="24"/>
                <w:lang w:val="fr-CH" w:eastAsia="zh-CN"/>
              </w:rPr>
              <w:t>erry.l.</w:t>
            </w:r>
            <w:r w:rsidR="00C70261">
              <w:rPr>
                <w:bCs/>
                <w:color w:val="000000"/>
                <w:szCs w:val="24"/>
                <w:lang w:val="fr-CH" w:eastAsia="zh-CN"/>
              </w:rPr>
              <w:t>u</w:t>
            </w:r>
            <w:r>
              <w:rPr>
                <w:bCs/>
                <w:color w:val="000000"/>
                <w:szCs w:val="24"/>
                <w:lang w:val="fr-CH" w:eastAsia="zh-CN"/>
              </w:rPr>
              <w:t>lcek@uscg.mil</w:t>
            </w:r>
          </w:p>
          <w:p w14:paraId="7260C099" w14:textId="77777777" w:rsidR="00C04553" w:rsidRDefault="00C04553">
            <w:pPr>
              <w:spacing w:before="0"/>
              <w:ind w:right="144"/>
              <w:rPr>
                <w:bCs/>
                <w:color w:val="000000"/>
                <w:szCs w:val="24"/>
                <w:lang w:val="fr-CH" w:eastAsia="zh-CN"/>
              </w:rPr>
            </w:pPr>
          </w:p>
          <w:p w14:paraId="04C992D0" w14:textId="77777777" w:rsidR="00C04553" w:rsidRDefault="00C04553">
            <w:pPr>
              <w:spacing w:before="0"/>
              <w:ind w:right="144"/>
              <w:rPr>
                <w:bCs/>
                <w:color w:val="000000"/>
                <w:szCs w:val="24"/>
                <w:lang w:val="fr-CH" w:eastAsia="zh-CN"/>
              </w:rPr>
            </w:pPr>
            <w:r>
              <w:rPr>
                <w:bCs/>
                <w:color w:val="000000"/>
                <w:szCs w:val="24"/>
                <w:lang w:val="fr-CH" w:eastAsia="zh-CN"/>
              </w:rPr>
              <w:t>Phone : (727) 403-4029</w:t>
            </w:r>
          </w:p>
          <w:p w14:paraId="4411F853" w14:textId="46C21561" w:rsidR="00C04553" w:rsidRDefault="00C04553">
            <w:pPr>
              <w:spacing w:before="0"/>
              <w:ind w:right="144"/>
              <w:rPr>
                <w:bCs/>
                <w:color w:val="000000"/>
                <w:szCs w:val="24"/>
                <w:lang w:val="fr-CH" w:eastAsia="zh-CN"/>
              </w:rPr>
            </w:pPr>
            <w:proofErr w:type="gramStart"/>
            <w:r>
              <w:rPr>
                <w:bCs/>
                <w:color w:val="000000"/>
                <w:szCs w:val="24"/>
                <w:lang w:val="fr-CH" w:eastAsia="zh-CN"/>
              </w:rPr>
              <w:t>Email:</w:t>
            </w:r>
            <w:proofErr w:type="gramEnd"/>
            <w:r w:rsidR="00CA5535">
              <w:rPr>
                <w:bCs/>
                <w:color w:val="000000"/>
                <w:szCs w:val="24"/>
                <w:lang w:val="fr-CH" w:eastAsia="zh-CN"/>
              </w:rPr>
              <w:t xml:space="preserve"> </w:t>
            </w:r>
            <w:r>
              <w:rPr>
                <w:bCs/>
                <w:color w:val="000000"/>
                <w:szCs w:val="24"/>
                <w:lang w:val="fr-CH" w:eastAsia="zh-CN"/>
              </w:rPr>
              <w:t xml:space="preserve"> johnny.schultz@sev1tech.com </w:t>
            </w:r>
          </w:p>
          <w:p w14:paraId="1DB32957" w14:textId="77777777" w:rsidR="00C04553" w:rsidRDefault="00C04553">
            <w:pPr>
              <w:spacing w:before="0"/>
              <w:ind w:right="144"/>
              <w:rPr>
                <w:bCs/>
                <w:color w:val="000000"/>
                <w:szCs w:val="24"/>
                <w:lang w:val="fr-CH" w:eastAsia="zh-CN"/>
              </w:rPr>
            </w:pPr>
          </w:p>
          <w:p w14:paraId="7D45A1EE" w14:textId="77777777" w:rsidR="00D01530" w:rsidRDefault="00D01530" w:rsidP="00D01530">
            <w:pPr>
              <w:spacing w:before="0"/>
              <w:ind w:right="144"/>
              <w:rPr>
                <w:bCs/>
                <w:color w:val="000000"/>
                <w:szCs w:val="24"/>
                <w:lang w:val="fr-CH" w:eastAsia="zh-CN"/>
              </w:rPr>
            </w:pPr>
            <w:r>
              <w:rPr>
                <w:bCs/>
                <w:color w:val="000000"/>
                <w:szCs w:val="24"/>
                <w:lang w:val="fr-CH" w:eastAsia="zh-CN"/>
              </w:rPr>
              <w:t>Phone : (727) 515-8025</w:t>
            </w:r>
          </w:p>
          <w:p w14:paraId="7362118E" w14:textId="51D346A9" w:rsidR="00D01530" w:rsidRDefault="00D01530" w:rsidP="00D01530">
            <w:pPr>
              <w:spacing w:before="0"/>
              <w:ind w:right="144"/>
              <w:rPr>
                <w:bCs/>
                <w:color w:val="000000"/>
                <w:szCs w:val="24"/>
                <w:lang w:val="fr-CH" w:eastAsia="zh-CN"/>
              </w:rPr>
            </w:pPr>
            <w:proofErr w:type="gramStart"/>
            <w:r>
              <w:rPr>
                <w:bCs/>
                <w:color w:val="000000"/>
                <w:szCs w:val="24"/>
                <w:lang w:val="fr-CH" w:eastAsia="zh-CN"/>
              </w:rPr>
              <w:t>Email:</w:t>
            </w:r>
            <w:proofErr w:type="gramEnd"/>
            <w:r>
              <w:rPr>
                <w:bCs/>
                <w:color w:val="000000"/>
                <w:szCs w:val="24"/>
                <w:lang w:val="fr-CH" w:eastAsia="zh-CN"/>
              </w:rPr>
              <w:t xml:space="preserve"> </w:t>
            </w:r>
            <w:r w:rsidR="00CA5535">
              <w:rPr>
                <w:bCs/>
                <w:color w:val="000000"/>
                <w:szCs w:val="24"/>
                <w:lang w:val="fr-CH" w:eastAsia="zh-CN"/>
              </w:rPr>
              <w:t xml:space="preserve"> </w:t>
            </w:r>
            <w:r w:rsidR="006E5FCB">
              <w:rPr>
                <w:bCs/>
                <w:color w:val="000000"/>
                <w:szCs w:val="24"/>
                <w:lang w:val="fr-CH" w:eastAsia="zh-CN"/>
              </w:rPr>
              <w:t>r</w:t>
            </w:r>
            <w:r>
              <w:rPr>
                <w:bCs/>
                <w:color w:val="000000"/>
                <w:szCs w:val="24"/>
                <w:lang w:val="fr-CH" w:eastAsia="zh-CN"/>
              </w:rPr>
              <w:t>oss_</w:t>
            </w:r>
            <w:r w:rsidR="006E5FCB">
              <w:rPr>
                <w:bCs/>
                <w:color w:val="000000"/>
                <w:szCs w:val="24"/>
                <w:lang w:val="fr-CH" w:eastAsia="zh-CN"/>
              </w:rPr>
              <w:t>n</w:t>
            </w:r>
            <w:r>
              <w:rPr>
                <w:bCs/>
                <w:color w:val="000000"/>
                <w:szCs w:val="24"/>
                <w:lang w:val="fr-CH" w:eastAsia="zh-CN"/>
              </w:rPr>
              <w:t>orsworthy@msn.com</w:t>
            </w:r>
          </w:p>
          <w:p w14:paraId="00705BED" w14:textId="59F16B6D" w:rsidR="00D01530" w:rsidRDefault="00D01530">
            <w:pPr>
              <w:spacing w:before="0"/>
              <w:ind w:right="144"/>
              <w:rPr>
                <w:bCs/>
                <w:color w:val="000000"/>
                <w:szCs w:val="24"/>
                <w:lang w:val="fr-CH" w:eastAsia="zh-CN"/>
              </w:rPr>
            </w:pPr>
          </w:p>
        </w:tc>
      </w:tr>
      <w:tr w:rsidR="00C04553" w14:paraId="462240AD" w14:textId="77777777" w:rsidTr="003E0F39">
        <w:trPr>
          <w:trHeight w:val="1254"/>
          <w:jc w:val="center"/>
        </w:trPr>
        <w:tc>
          <w:tcPr>
            <w:tcW w:w="9378" w:type="dxa"/>
            <w:gridSpan w:val="2"/>
            <w:tcBorders>
              <w:top w:val="single" w:sz="6" w:space="0" w:color="auto"/>
              <w:left w:val="double" w:sz="6" w:space="0" w:color="auto"/>
              <w:bottom w:val="single" w:sz="6" w:space="0" w:color="auto"/>
              <w:right w:val="double" w:sz="6" w:space="0" w:color="auto"/>
            </w:tcBorders>
            <w:hideMark/>
          </w:tcPr>
          <w:p w14:paraId="07E1363D" w14:textId="77777777" w:rsidR="00CE0E43" w:rsidRDefault="00C04553" w:rsidP="003E0F39">
            <w:pPr>
              <w:overflowPunct/>
              <w:autoSpaceDE/>
              <w:adjustRightInd/>
              <w:spacing w:before="0"/>
              <w:rPr>
                <w:lang w:val="en-US" w:eastAsia="zh-CN"/>
              </w:rPr>
            </w:pPr>
            <w:r w:rsidRPr="003E0F39">
              <w:rPr>
                <w:b/>
                <w:szCs w:val="24"/>
                <w:lang w:val="en-US" w:eastAsia="zh-CN"/>
              </w:rPr>
              <w:t>Purpose</w:t>
            </w:r>
            <w:r>
              <w:rPr>
                <w:b/>
                <w:lang w:val="en-US" w:eastAsia="zh-CN"/>
              </w:rPr>
              <w:t>/Objective:</w:t>
            </w:r>
            <w:r>
              <w:rPr>
                <w:lang w:val="en-US" w:eastAsia="zh-CN"/>
              </w:rPr>
              <w:t xml:space="preserve">  </w:t>
            </w:r>
          </w:p>
          <w:p w14:paraId="54A48229" w14:textId="7D54B5C8" w:rsidR="00C04553" w:rsidRDefault="00C16C1D" w:rsidP="00CE0E43">
            <w:pPr>
              <w:overflowPunct/>
              <w:autoSpaceDE/>
              <w:adjustRightInd/>
              <w:spacing w:before="0"/>
              <w:ind w:right="144"/>
              <w:rPr>
                <w:lang w:eastAsia="zh-CN"/>
              </w:rPr>
            </w:pPr>
            <w:r>
              <w:rPr>
                <w:lang w:val="en-US" w:eastAsia="zh-CN"/>
              </w:rPr>
              <w:t>The purpose of this document is to provide updated content for the proposed AIS Message 28</w:t>
            </w:r>
            <w:del w:id="2" w:author="USA" w:date="2025-08-18T16:33:00Z" w16du:dateUtc="2025-08-18T20:33:00Z">
              <w:r w:rsidR="003579C3" w:rsidDel="004A637B">
                <w:rPr>
                  <w:lang w:val="en-US" w:eastAsia="zh-CN"/>
                </w:rPr>
                <w:delText xml:space="preserve"> </w:delText>
              </w:r>
            </w:del>
            <w:del w:id="3" w:author="USA" w:date="2025-07-30T14:53:00Z" w16du:dateUtc="2025-07-30T18:53:00Z">
              <w:r w:rsidR="003579C3" w:rsidRPr="00A23542" w:rsidDel="001841D9">
                <w:rPr>
                  <w:highlight w:val="yellow"/>
                  <w:lang w:val="en-US" w:eastAsia="zh-CN"/>
                </w:rPr>
                <w:delText xml:space="preserve">and </w:delText>
              </w:r>
            </w:del>
            <w:del w:id="4" w:author="USA" w:date="2025-08-18T16:33:00Z" w16du:dateUtc="2025-08-18T20:33:00Z">
              <w:r w:rsidR="003579C3" w:rsidRPr="00A23542" w:rsidDel="004A637B">
                <w:rPr>
                  <w:highlight w:val="yellow"/>
                  <w:lang w:val="en-US" w:eastAsia="zh-CN"/>
                </w:rPr>
                <w:delText>to clarify the requirement to receive AMRD Group B devices</w:delText>
              </w:r>
            </w:del>
            <w:ins w:id="5" w:author="USA" w:date="2025-08-18T17:01:00Z" w16du:dateUtc="2025-08-18T21:01:00Z">
              <w:r w:rsidR="0096318F" w:rsidRPr="00A23542">
                <w:rPr>
                  <w:highlight w:val="yellow"/>
                  <w:lang w:val="en-US" w:eastAsia="zh-CN"/>
                </w:rPr>
                <w:t xml:space="preserve">, </w:t>
              </w:r>
              <w:r w:rsidR="0096318F" w:rsidRPr="00A23542">
                <w:rPr>
                  <w:szCs w:val="24"/>
                  <w:highlight w:val="yellow"/>
                  <w:lang w:val="en-US" w:eastAsia="zh-CN"/>
                </w:rPr>
                <w:t>identify vessels navigating autonomously and vessels navigating by remote control,</w:t>
              </w:r>
            </w:ins>
            <w:ins w:id="6" w:author="USA" w:date="2025-08-18T16:33:00Z" w16du:dateUtc="2025-08-18T20:33:00Z">
              <w:r w:rsidR="004A637B" w:rsidRPr="00A23542">
                <w:rPr>
                  <w:highlight w:val="yellow"/>
                  <w:lang w:val="en-US" w:eastAsia="zh-CN"/>
                </w:rPr>
                <w:t xml:space="preserve"> </w:t>
              </w:r>
            </w:ins>
            <w:ins w:id="7" w:author="USA" w:date="2025-07-30T14:53:00Z" w16du:dateUtc="2025-07-30T18:53:00Z">
              <w:r w:rsidR="001841D9" w:rsidRPr="00A23542">
                <w:rPr>
                  <w:highlight w:val="yellow"/>
                  <w:lang w:val="en-US" w:eastAsia="zh-CN"/>
                </w:rPr>
                <w:t xml:space="preserve">and </w:t>
              </w:r>
            </w:ins>
            <w:ins w:id="8" w:author="USA" w:date="2025-07-30T14:55:00Z" w16du:dateUtc="2025-07-30T18:55:00Z">
              <w:r w:rsidR="001841D9" w:rsidRPr="00A23542">
                <w:rPr>
                  <w:highlight w:val="yellow"/>
                  <w:lang w:val="en-US" w:eastAsia="zh-CN"/>
                </w:rPr>
                <w:t>clarify</w:t>
              </w:r>
            </w:ins>
            <w:ins w:id="9" w:author="USA" w:date="2025-07-30T14:53:00Z" w16du:dateUtc="2025-07-30T18:53:00Z">
              <w:r w:rsidR="001841D9" w:rsidRPr="00A23542">
                <w:rPr>
                  <w:highlight w:val="yellow"/>
                  <w:lang w:val="en-US" w:eastAsia="zh-CN"/>
                </w:rPr>
                <w:t xml:space="preserve"> </w:t>
              </w:r>
            </w:ins>
            <w:ins w:id="10" w:author="USA" w:date="2025-07-30T14:55:00Z" w16du:dateUtc="2025-07-30T18:55:00Z">
              <w:r w:rsidR="001841D9" w:rsidRPr="00A23542">
                <w:rPr>
                  <w:highlight w:val="yellow"/>
                  <w:lang w:val="en-US" w:eastAsia="zh-CN"/>
                </w:rPr>
                <w:t xml:space="preserve">how </w:t>
              </w:r>
            </w:ins>
            <w:ins w:id="11" w:author="USA" w:date="2025-07-30T14:54:00Z" w16du:dateUtc="2025-07-30T18:54:00Z">
              <w:r w:rsidR="001841D9" w:rsidRPr="00A23542">
                <w:rPr>
                  <w:highlight w:val="yellow"/>
                  <w:lang w:val="en-US" w:eastAsia="zh-CN"/>
                </w:rPr>
                <w:t xml:space="preserve">Messages 1 and Message </w:t>
              </w:r>
            </w:ins>
            <w:ins w:id="12" w:author="USA" w:date="2025-07-30T14:57:00Z" w16du:dateUtc="2025-07-30T18:57:00Z">
              <w:r w:rsidR="001841D9" w:rsidRPr="00A23542">
                <w:rPr>
                  <w:highlight w:val="yellow"/>
                  <w:lang w:val="en-US" w:eastAsia="zh-CN"/>
                </w:rPr>
                <w:t>1</w:t>
              </w:r>
            </w:ins>
            <w:ins w:id="13" w:author="USA" w:date="2025-07-30T14:53:00Z" w16du:dateUtc="2025-07-30T18:53:00Z">
              <w:r w:rsidR="001841D9" w:rsidRPr="00A23542">
                <w:rPr>
                  <w:highlight w:val="yellow"/>
                  <w:lang w:val="en-US" w:eastAsia="zh-CN"/>
                </w:rPr>
                <w:t>4 are used to id</w:t>
              </w:r>
            </w:ins>
            <w:ins w:id="14" w:author="USA" w:date="2025-07-30T14:54:00Z" w16du:dateUtc="2025-07-30T18:54:00Z">
              <w:r w:rsidR="001841D9" w:rsidRPr="00A23542">
                <w:rPr>
                  <w:highlight w:val="yellow"/>
                  <w:lang w:val="en-US" w:eastAsia="zh-CN"/>
                </w:rPr>
                <w:t>entify devices operating in burst mode</w:t>
              </w:r>
            </w:ins>
            <w:r w:rsidR="00A53427" w:rsidRPr="00A23542">
              <w:rPr>
                <w:szCs w:val="24"/>
                <w:highlight w:val="yellow"/>
                <w:lang w:val="en-US" w:eastAsia="zh-CN"/>
              </w:rPr>
              <w:t>.</w:t>
            </w:r>
            <w:r w:rsidR="00A53427">
              <w:rPr>
                <w:lang w:val="en-US" w:eastAsia="zh-CN"/>
              </w:rPr>
              <w:t xml:space="preserve"> </w:t>
            </w:r>
          </w:p>
        </w:tc>
      </w:tr>
      <w:tr w:rsidR="00C04553" w14:paraId="61B86CC3" w14:textId="77777777" w:rsidTr="003E0F39">
        <w:trPr>
          <w:trHeight w:val="1605"/>
          <w:jc w:val="center"/>
        </w:trPr>
        <w:tc>
          <w:tcPr>
            <w:tcW w:w="9378" w:type="dxa"/>
            <w:gridSpan w:val="2"/>
            <w:tcBorders>
              <w:top w:val="single" w:sz="6" w:space="0" w:color="auto"/>
              <w:left w:val="double" w:sz="6" w:space="0" w:color="auto"/>
              <w:bottom w:val="single" w:sz="12" w:space="0" w:color="auto"/>
              <w:right w:val="double" w:sz="6" w:space="0" w:color="auto"/>
            </w:tcBorders>
          </w:tcPr>
          <w:p w14:paraId="6DC9CA3B" w14:textId="77777777" w:rsidR="00CE0E43" w:rsidRPr="00CE0E43" w:rsidRDefault="00C04553" w:rsidP="003E0F39">
            <w:pPr>
              <w:overflowPunct/>
              <w:autoSpaceDE/>
              <w:adjustRightInd/>
              <w:spacing w:before="0"/>
              <w:rPr>
                <w:b/>
                <w:lang w:val="en-US" w:eastAsia="zh-CN"/>
              </w:rPr>
            </w:pPr>
            <w:r w:rsidRPr="003E0F39">
              <w:rPr>
                <w:b/>
                <w:szCs w:val="24"/>
                <w:lang w:val="en-US" w:eastAsia="zh-CN"/>
              </w:rPr>
              <w:t>Abstract</w:t>
            </w:r>
            <w:r w:rsidRPr="00CE0E43">
              <w:rPr>
                <w:b/>
                <w:lang w:val="en-US" w:eastAsia="zh-CN"/>
              </w:rPr>
              <w:t xml:space="preserve">: </w:t>
            </w:r>
          </w:p>
          <w:p w14:paraId="5401BCE5" w14:textId="32084032" w:rsidR="004B7313" w:rsidRDefault="00C16C1D">
            <w:pPr>
              <w:overflowPunct/>
              <w:autoSpaceDE/>
              <w:adjustRightInd/>
              <w:spacing w:before="0"/>
              <w:ind w:right="144"/>
              <w:rPr>
                <w:szCs w:val="24"/>
                <w:lang w:val="en-US" w:eastAsia="zh-CN"/>
              </w:rPr>
            </w:pPr>
            <w:r>
              <w:rPr>
                <w:szCs w:val="24"/>
                <w:lang w:val="en-US" w:eastAsia="zh-CN"/>
              </w:rPr>
              <w:t xml:space="preserve">The USCG had previously proposed a new AIS Message 28, a single slot Aids to Navigation (AtoN) message, </w:t>
            </w:r>
            <w:r w:rsidR="00EE4D7E">
              <w:rPr>
                <w:szCs w:val="24"/>
                <w:lang w:val="en-US" w:eastAsia="zh-CN"/>
              </w:rPr>
              <w:t>3</w:t>
            </w:r>
            <w:r>
              <w:rPr>
                <w:szCs w:val="24"/>
                <w:lang w:val="en-US" w:eastAsia="zh-CN"/>
              </w:rPr>
              <w:t xml:space="preserve"> years ago.  Since that time, we have refined the message content. This contribution provides an update to the message content.</w:t>
            </w:r>
            <w:r w:rsidR="003579C3">
              <w:rPr>
                <w:szCs w:val="24"/>
                <w:lang w:val="en-US" w:eastAsia="zh-CN"/>
              </w:rPr>
              <w:t xml:space="preserve"> </w:t>
            </w:r>
            <w:del w:id="15" w:author="USA" w:date="2025-08-18T16:33:00Z" w16du:dateUtc="2025-08-18T20:33:00Z">
              <w:r w:rsidR="003579C3" w:rsidRPr="00A23542" w:rsidDel="004A637B">
                <w:rPr>
                  <w:szCs w:val="24"/>
                  <w:highlight w:val="yellow"/>
                  <w:lang w:val="en-US" w:eastAsia="zh-CN"/>
                </w:rPr>
                <w:delText>This contribution also clarifies the requirement to receive AMRD Group B devices.</w:delText>
              </w:r>
            </w:del>
            <w:ins w:id="16" w:author="USA" w:date="2025-07-30T14:38:00Z" w16du:dateUtc="2025-07-30T18:38:00Z">
              <w:r w:rsidR="005F08A1" w:rsidRPr="00A23542">
                <w:rPr>
                  <w:szCs w:val="24"/>
                  <w:highlight w:val="yellow"/>
                  <w:lang w:val="en-US" w:eastAsia="zh-CN"/>
                </w:rPr>
                <w:t>Message 1,</w:t>
              </w:r>
            </w:ins>
            <w:ins w:id="17" w:author="USA" w:date="2025-08-18T16:56:00Z" w16du:dateUtc="2025-08-18T20:56:00Z">
              <w:r w:rsidR="006E0E5A" w:rsidRPr="00A23542">
                <w:rPr>
                  <w:szCs w:val="24"/>
                  <w:highlight w:val="yellow"/>
                  <w:lang w:val="en-US" w:eastAsia="zh-CN"/>
                </w:rPr>
                <w:t xml:space="preserve"> </w:t>
              </w:r>
            </w:ins>
            <w:ins w:id="18" w:author="USA" w:date="2025-07-30T14:38:00Z" w16du:dateUtc="2025-07-30T18:38:00Z">
              <w:r w:rsidR="005F08A1" w:rsidRPr="00A23542">
                <w:rPr>
                  <w:szCs w:val="24"/>
                  <w:highlight w:val="yellow"/>
                  <w:lang w:val="en-US" w:eastAsia="zh-CN"/>
                </w:rPr>
                <w:t>2</w:t>
              </w:r>
            </w:ins>
            <w:proofErr w:type="gramStart"/>
            <w:ins w:id="19" w:author="USA" w:date="2025-07-30T14:39:00Z" w16du:dateUtc="2025-07-30T18:39:00Z">
              <w:r w:rsidR="005F08A1" w:rsidRPr="00A23542">
                <w:rPr>
                  <w:szCs w:val="24"/>
                  <w:highlight w:val="yellow"/>
                  <w:lang w:val="en-US" w:eastAsia="zh-CN"/>
                </w:rPr>
                <w:t>,</w:t>
              </w:r>
            </w:ins>
            <w:ins w:id="20" w:author="USA" w:date="2025-07-30T14:38:00Z" w16du:dateUtc="2025-07-30T18:38:00Z">
              <w:r w:rsidR="005F08A1" w:rsidRPr="00A23542">
                <w:rPr>
                  <w:szCs w:val="24"/>
                  <w:highlight w:val="yellow"/>
                  <w:lang w:val="en-US" w:eastAsia="zh-CN"/>
                </w:rPr>
                <w:t xml:space="preserve"> 3</w:t>
              </w:r>
              <w:proofErr w:type="gramEnd"/>
              <w:r w:rsidR="005F08A1" w:rsidRPr="00A23542">
                <w:rPr>
                  <w:szCs w:val="24"/>
                  <w:highlight w:val="yellow"/>
                  <w:lang w:val="en-US" w:eastAsia="zh-CN"/>
                </w:rPr>
                <w:t xml:space="preserve"> navigation status</w:t>
              </w:r>
            </w:ins>
            <w:ins w:id="21" w:author="USA" w:date="2025-07-30T14:39:00Z" w16du:dateUtc="2025-07-30T18:39:00Z">
              <w:r w:rsidR="005F08A1" w:rsidRPr="00A23542">
                <w:rPr>
                  <w:szCs w:val="24"/>
                  <w:highlight w:val="yellow"/>
                  <w:lang w:val="en-US" w:eastAsia="zh-CN"/>
                </w:rPr>
                <w:t xml:space="preserve"> has been modified to identify vessels navigati</w:t>
              </w:r>
            </w:ins>
            <w:ins w:id="22" w:author="USA" w:date="2025-07-30T14:41:00Z" w16du:dateUtc="2025-07-30T18:41:00Z">
              <w:r w:rsidR="00272965" w:rsidRPr="00A23542">
                <w:rPr>
                  <w:szCs w:val="24"/>
                  <w:highlight w:val="yellow"/>
                  <w:lang w:val="en-US" w:eastAsia="zh-CN"/>
                </w:rPr>
                <w:t>ng</w:t>
              </w:r>
            </w:ins>
            <w:ins w:id="23" w:author="USA" w:date="2025-07-30T14:39:00Z" w16du:dateUtc="2025-07-30T18:39:00Z">
              <w:r w:rsidR="005F08A1" w:rsidRPr="00A23542">
                <w:rPr>
                  <w:szCs w:val="24"/>
                  <w:highlight w:val="yellow"/>
                  <w:lang w:val="en-US" w:eastAsia="zh-CN"/>
                </w:rPr>
                <w:t xml:space="preserve"> autonomously and </w:t>
              </w:r>
            </w:ins>
            <w:ins w:id="24" w:author="USA" w:date="2025-07-30T14:41:00Z" w16du:dateUtc="2025-07-30T18:41:00Z">
              <w:r w:rsidR="00272965" w:rsidRPr="00A23542">
                <w:rPr>
                  <w:szCs w:val="24"/>
                  <w:highlight w:val="yellow"/>
                  <w:lang w:val="en-US" w:eastAsia="zh-CN"/>
                </w:rPr>
                <w:t xml:space="preserve">vessels </w:t>
              </w:r>
            </w:ins>
            <w:ins w:id="25" w:author="USA" w:date="2025-07-30T14:39:00Z" w16du:dateUtc="2025-07-30T18:39:00Z">
              <w:r w:rsidR="005F08A1" w:rsidRPr="00A23542">
                <w:rPr>
                  <w:szCs w:val="24"/>
                  <w:highlight w:val="yellow"/>
                  <w:lang w:val="en-US" w:eastAsia="zh-CN"/>
                </w:rPr>
                <w:t>navigati</w:t>
              </w:r>
            </w:ins>
            <w:ins w:id="26" w:author="USA" w:date="2025-07-30T14:41:00Z" w16du:dateUtc="2025-07-30T18:41:00Z">
              <w:r w:rsidR="00272965" w:rsidRPr="00A23542">
                <w:rPr>
                  <w:szCs w:val="24"/>
                  <w:highlight w:val="yellow"/>
                  <w:lang w:val="en-US" w:eastAsia="zh-CN"/>
                </w:rPr>
                <w:t>ng</w:t>
              </w:r>
            </w:ins>
            <w:ins w:id="27" w:author="USA" w:date="2025-07-30T14:39:00Z" w16du:dateUtc="2025-07-30T18:39:00Z">
              <w:r w:rsidR="005F08A1" w:rsidRPr="00A23542">
                <w:rPr>
                  <w:szCs w:val="24"/>
                  <w:highlight w:val="yellow"/>
                  <w:lang w:val="en-US" w:eastAsia="zh-CN"/>
                </w:rPr>
                <w:t xml:space="preserve"> by remote control.</w:t>
              </w:r>
            </w:ins>
            <w:ins w:id="28" w:author="USA" w:date="2025-07-30T14:42:00Z" w16du:dateUtc="2025-07-30T18:42:00Z">
              <w:r w:rsidR="00272965" w:rsidRPr="00A23542">
                <w:rPr>
                  <w:szCs w:val="24"/>
                  <w:highlight w:val="yellow"/>
                  <w:lang w:val="en-US" w:eastAsia="zh-CN"/>
                </w:rPr>
                <w:t xml:space="preserve"> For</w:t>
              </w:r>
            </w:ins>
            <w:ins w:id="29" w:author="USA" w:date="2025-07-30T14:43:00Z" w16du:dateUtc="2025-07-30T18:43:00Z">
              <w:r w:rsidR="00272965" w:rsidRPr="00A23542">
                <w:rPr>
                  <w:szCs w:val="24"/>
                  <w:highlight w:val="yellow"/>
                  <w:lang w:val="en-US" w:eastAsia="zh-CN"/>
                </w:rPr>
                <w:t xml:space="preserve"> devices </w:t>
              </w:r>
            </w:ins>
            <w:ins w:id="30" w:author="USA" w:date="2025-07-30T14:44:00Z" w16du:dateUtc="2025-07-30T18:44:00Z">
              <w:r w:rsidR="00272965" w:rsidRPr="00A23542">
                <w:rPr>
                  <w:szCs w:val="24"/>
                  <w:highlight w:val="yellow"/>
                  <w:lang w:val="en-US" w:eastAsia="zh-CN"/>
                </w:rPr>
                <w:t>operating</w:t>
              </w:r>
            </w:ins>
            <w:ins w:id="31" w:author="USA" w:date="2025-07-30T14:43:00Z" w16du:dateUtc="2025-07-30T18:43:00Z">
              <w:r w:rsidR="00272965" w:rsidRPr="00A23542">
                <w:rPr>
                  <w:szCs w:val="24"/>
                  <w:highlight w:val="yellow"/>
                  <w:lang w:val="en-US" w:eastAsia="zh-CN"/>
                </w:rPr>
                <w:t xml:space="preserve"> in burst mode</w:t>
              </w:r>
            </w:ins>
            <w:ins w:id="32" w:author="USA" w:date="2025-07-30T14:46:00Z" w16du:dateUtc="2025-07-30T18:46:00Z">
              <w:r w:rsidR="00272965" w:rsidRPr="00A23542">
                <w:rPr>
                  <w:szCs w:val="24"/>
                  <w:highlight w:val="yellow"/>
                  <w:lang w:val="en-US" w:eastAsia="zh-CN"/>
                </w:rPr>
                <w:t xml:space="preserve">, the timing relationship between the transmission of </w:t>
              </w:r>
            </w:ins>
            <w:ins w:id="33" w:author="USA" w:date="2025-07-30T14:52:00Z" w16du:dateUtc="2025-07-30T18:52:00Z">
              <w:r w:rsidR="00711794" w:rsidRPr="00A23542">
                <w:rPr>
                  <w:szCs w:val="24"/>
                  <w:highlight w:val="yellow"/>
                  <w:lang w:val="en-US" w:eastAsia="zh-CN"/>
                </w:rPr>
                <w:t>M</w:t>
              </w:r>
            </w:ins>
            <w:ins w:id="34" w:author="USA" w:date="2025-07-30T14:46:00Z" w16du:dateUtc="2025-07-30T18:46:00Z">
              <w:r w:rsidR="00272965" w:rsidRPr="00A23542">
                <w:rPr>
                  <w:szCs w:val="24"/>
                  <w:highlight w:val="yellow"/>
                  <w:lang w:val="en-US" w:eastAsia="zh-CN"/>
                </w:rPr>
                <w:t xml:space="preserve">essage 1 and </w:t>
              </w:r>
            </w:ins>
            <w:ins w:id="35" w:author="USA" w:date="2025-07-30T14:52:00Z" w16du:dateUtc="2025-07-30T18:52:00Z">
              <w:r w:rsidR="00711794" w:rsidRPr="00A23542">
                <w:rPr>
                  <w:szCs w:val="24"/>
                  <w:highlight w:val="yellow"/>
                  <w:lang w:val="en-US" w:eastAsia="zh-CN"/>
                </w:rPr>
                <w:t>M</w:t>
              </w:r>
            </w:ins>
            <w:ins w:id="36" w:author="USA" w:date="2025-07-30T14:46:00Z" w16du:dateUtc="2025-07-30T18:46:00Z">
              <w:r w:rsidR="00272965" w:rsidRPr="00A23542">
                <w:rPr>
                  <w:szCs w:val="24"/>
                  <w:highlight w:val="yellow"/>
                  <w:lang w:val="en-US" w:eastAsia="zh-CN"/>
                </w:rPr>
                <w:t>essage 14 is</w:t>
              </w:r>
            </w:ins>
            <w:ins w:id="37" w:author="USA" w:date="2025-07-30T14:43:00Z" w16du:dateUtc="2025-07-30T18:43:00Z">
              <w:r w:rsidR="00272965" w:rsidRPr="00A23542">
                <w:rPr>
                  <w:szCs w:val="24"/>
                  <w:highlight w:val="yellow"/>
                  <w:lang w:val="en-US" w:eastAsia="zh-CN"/>
                </w:rPr>
                <w:t xml:space="preserve"> clar</w:t>
              </w:r>
            </w:ins>
            <w:ins w:id="38" w:author="USA" w:date="2025-07-30T14:44:00Z" w16du:dateUtc="2025-07-30T18:44:00Z">
              <w:r w:rsidR="00272965" w:rsidRPr="00A23542">
                <w:rPr>
                  <w:szCs w:val="24"/>
                  <w:highlight w:val="yellow"/>
                  <w:lang w:val="en-US" w:eastAsia="zh-CN"/>
                </w:rPr>
                <w:t xml:space="preserve">ified to uniquely identify </w:t>
              </w:r>
            </w:ins>
            <w:ins w:id="39" w:author="USA" w:date="2025-07-30T14:45:00Z" w16du:dateUtc="2025-07-30T18:45:00Z">
              <w:r w:rsidR="00272965" w:rsidRPr="00A23542">
                <w:rPr>
                  <w:szCs w:val="24"/>
                  <w:highlight w:val="yellow"/>
                  <w:lang w:val="en-US" w:eastAsia="zh-CN"/>
                </w:rPr>
                <w:t>the transmitting device.</w:t>
              </w:r>
            </w:ins>
          </w:p>
        </w:tc>
      </w:tr>
    </w:tbl>
    <w:p w14:paraId="2CE3B866" w14:textId="5FD0A926" w:rsidR="004F711B" w:rsidRDefault="004F711B">
      <w:pPr>
        <w:rPr>
          <w:ins w:id="40" w:author="USA" w:date="2025-01-31T15:33:00Z" w16du:dateUtc="2025-01-31T20:33:00Z"/>
        </w:rPr>
      </w:pPr>
    </w:p>
    <w:p w14:paraId="62F5F5A9" w14:textId="77777777" w:rsidR="004F711B" w:rsidRDefault="004F711B">
      <w:pPr>
        <w:tabs>
          <w:tab w:val="clear" w:pos="1134"/>
          <w:tab w:val="clear" w:pos="1871"/>
          <w:tab w:val="clear" w:pos="2268"/>
        </w:tabs>
        <w:overflowPunct/>
        <w:autoSpaceDE/>
        <w:autoSpaceDN/>
        <w:adjustRightInd/>
        <w:spacing w:before="0" w:after="160" w:line="259" w:lineRule="auto"/>
        <w:rPr>
          <w:ins w:id="41" w:author="USA" w:date="2025-01-31T15:33:00Z" w16du:dateUtc="2025-01-31T20:33:00Z"/>
        </w:rPr>
      </w:pPr>
      <w:ins w:id="42" w:author="USA" w:date="2025-01-31T15:33:00Z" w16du:dateUtc="2025-01-31T20:33:00Z">
        <w:r>
          <w:br w:type="page"/>
        </w:r>
      </w:ins>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445C95" w:rsidRPr="004B0F80" w14:paraId="249C7B66" w14:textId="77777777" w:rsidTr="00B93110">
        <w:trPr>
          <w:cantSplit/>
        </w:trPr>
        <w:tc>
          <w:tcPr>
            <w:tcW w:w="6487" w:type="dxa"/>
            <w:vAlign w:val="center"/>
          </w:tcPr>
          <w:p w14:paraId="329BE0EF" w14:textId="77777777" w:rsidR="00445C95" w:rsidRPr="004B0F80" w:rsidRDefault="00445C95" w:rsidP="00B93110">
            <w:pPr>
              <w:shd w:val="solid" w:color="FFFFFF" w:fill="FFFFFF"/>
              <w:spacing w:before="0"/>
              <w:rPr>
                <w:rFonts w:ascii="Verdana" w:hAnsi="Verdana" w:cs="Times New Roman Bold"/>
                <w:b/>
                <w:bCs/>
                <w:sz w:val="26"/>
                <w:szCs w:val="26"/>
              </w:rPr>
            </w:pPr>
            <w:r w:rsidRPr="004B0F80">
              <w:rPr>
                <w:rFonts w:ascii="Verdana" w:hAnsi="Verdana" w:cs="Times New Roman Bold"/>
                <w:b/>
                <w:bCs/>
                <w:sz w:val="26"/>
                <w:szCs w:val="26"/>
              </w:rPr>
              <w:lastRenderedPageBreak/>
              <w:t>Radiocommunication Study Groups</w:t>
            </w:r>
          </w:p>
        </w:tc>
        <w:tc>
          <w:tcPr>
            <w:tcW w:w="3402" w:type="dxa"/>
          </w:tcPr>
          <w:p w14:paraId="21110293" w14:textId="77777777" w:rsidR="00445C95" w:rsidRPr="004B0F80" w:rsidRDefault="00445C95" w:rsidP="00B93110">
            <w:pPr>
              <w:shd w:val="solid" w:color="FFFFFF" w:fill="FFFFFF"/>
              <w:spacing w:before="0" w:line="240" w:lineRule="atLeast"/>
            </w:pPr>
            <w:r w:rsidRPr="004B0F80">
              <w:rPr>
                <w:b/>
                <w:bCs/>
                <w:noProof/>
                <w:sz w:val="20"/>
              </w:rPr>
              <w:drawing>
                <wp:inline distT="0" distB="0" distL="0" distR="0" wp14:anchorId="7C7B7D03" wp14:editId="2877E5CF">
                  <wp:extent cx="579396" cy="657225"/>
                  <wp:effectExtent l="0" t="0" r="0" b="0"/>
                  <wp:docPr id="903909544" name="Picture 903909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445C95" w:rsidRPr="004B0F80" w14:paraId="48ED8DA3" w14:textId="77777777" w:rsidTr="00B93110">
        <w:trPr>
          <w:cantSplit/>
        </w:trPr>
        <w:tc>
          <w:tcPr>
            <w:tcW w:w="6487" w:type="dxa"/>
            <w:tcBorders>
              <w:bottom w:val="single" w:sz="12" w:space="0" w:color="auto"/>
            </w:tcBorders>
          </w:tcPr>
          <w:p w14:paraId="2236C229" w14:textId="77777777" w:rsidR="00445C95" w:rsidRPr="004B0F80" w:rsidRDefault="00445C95" w:rsidP="00B93110">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29C36B06" w14:textId="77777777" w:rsidR="00445C95" w:rsidRPr="004B0F80" w:rsidRDefault="00445C95" w:rsidP="00B93110">
            <w:pPr>
              <w:shd w:val="solid" w:color="FFFFFF" w:fill="FFFFFF"/>
              <w:spacing w:before="0" w:after="48" w:line="240" w:lineRule="atLeast"/>
              <w:rPr>
                <w:sz w:val="22"/>
                <w:szCs w:val="22"/>
              </w:rPr>
            </w:pPr>
          </w:p>
        </w:tc>
      </w:tr>
      <w:tr w:rsidR="00445C95" w:rsidRPr="004B0F80" w14:paraId="37038FA8" w14:textId="77777777" w:rsidTr="00B93110">
        <w:trPr>
          <w:cantSplit/>
        </w:trPr>
        <w:tc>
          <w:tcPr>
            <w:tcW w:w="6487" w:type="dxa"/>
            <w:tcBorders>
              <w:top w:val="single" w:sz="12" w:space="0" w:color="auto"/>
            </w:tcBorders>
          </w:tcPr>
          <w:p w14:paraId="5C5F727E" w14:textId="77777777" w:rsidR="00445C95" w:rsidRPr="004B0F80" w:rsidRDefault="00445C95" w:rsidP="00B93110">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54B8222A" w14:textId="77777777" w:rsidR="00445C95" w:rsidRPr="004B0F80" w:rsidRDefault="00445C95" w:rsidP="00B93110">
            <w:pPr>
              <w:shd w:val="solid" w:color="FFFFFF" w:fill="FFFFFF"/>
              <w:spacing w:before="0" w:after="48" w:line="240" w:lineRule="atLeast"/>
            </w:pPr>
          </w:p>
        </w:tc>
      </w:tr>
      <w:tr w:rsidR="00445C95" w:rsidRPr="004B0F80" w14:paraId="1934BD7A" w14:textId="77777777" w:rsidTr="00B93110">
        <w:trPr>
          <w:cantSplit/>
        </w:trPr>
        <w:tc>
          <w:tcPr>
            <w:tcW w:w="6487" w:type="dxa"/>
            <w:vMerge w:val="restart"/>
          </w:tcPr>
          <w:p w14:paraId="1EAAF72D" w14:textId="4A6F484A" w:rsidR="00445C95" w:rsidRPr="004B0F80" w:rsidRDefault="00445C95" w:rsidP="00B93110">
            <w:pPr>
              <w:shd w:val="solid" w:color="FFFFFF" w:fill="FFFFFF"/>
              <w:tabs>
                <w:tab w:val="clear" w:pos="1134"/>
                <w:tab w:val="clear" w:pos="1871"/>
                <w:tab w:val="clear" w:pos="2268"/>
              </w:tabs>
              <w:spacing w:before="0" w:after="240"/>
              <w:ind w:left="1134" w:hanging="1134"/>
              <w:rPr>
                <w:rFonts w:ascii="Verdana" w:hAnsi="Verdana"/>
                <w:sz w:val="20"/>
              </w:rPr>
            </w:pPr>
            <w:r w:rsidRPr="004B0F80">
              <w:rPr>
                <w:rFonts w:ascii="Verdana" w:hAnsi="Verdana"/>
                <w:sz w:val="20"/>
              </w:rPr>
              <w:t>Source:</w:t>
            </w:r>
            <w:proofErr w:type="gramStart"/>
            <w:r w:rsidRPr="004B0F80">
              <w:rPr>
                <w:rFonts w:ascii="Verdana" w:hAnsi="Verdana"/>
                <w:sz w:val="20"/>
              </w:rPr>
              <w:tab/>
            </w:r>
            <w:r w:rsidRPr="004B0F80">
              <w:rPr>
                <w:rFonts w:ascii="Verdana" w:hAnsi="Verdana"/>
                <w:b/>
                <w:sz w:val="20"/>
                <w:lang w:eastAsia="zh-CN"/>
              </w:rPr>
              <w:t xml:space="preserve"> </w:t>
            </w:r>
            <w:r w:rsidRPr="004B0F80">
              <w:rPr>
                <w:szCs w:val="24"/>
                <w:lang w:eastAsia="zh-CN"/>
              </w:rPr>
              <w:t xml:space="preserve"> </w:t>
            </w:r>
            <w:r w:rsidRPr="00714DA3">
              <w:rPr>
                <w:szCs w:val="24"/>
                <w:lang w:val="en-CA" w:eastAsia="zh-CN"/>
              </w:rPr>
              <w:t>5</w:t>
            </w:r>
            <w:proofErr w:type="gramEnd"/>
            <w:r w:rsidRPr="00714DA3">
              <w:rPr>
                <w:szCs w:val="24"/>
                <w:lang w:val="en-CA" w:eastAsia="zh-CN"/>
              </w:rPr>
              <w:t>B/</w:t>
            </w:r>
            <w:r w:rsidR="00EE4D7E">
              <w:rPr>
                <w:szCs w:val="24"/>
                <w:lang w:val="en-CA" w:eastAsia="zh-CN"/>
              </w:rPr>
              <w:t>315</w:t>
            </w:r>
            <w:r>
              <w:rPr>
                <w:szCs w:val="24"/>
                <w:lang w:val="en-CA" w:eastAsia="zh-CN"/>
              </w:rPr>
              <w:t xml:space="preserve"> </w:t>
            </w:r>
            <w:r w:rsidRPr="00714DA3">
              <w:rPr>
                <w:szCs w:val="24"/>
                <w:lang w:val="en-CA" w:eastAsia="zh-CN"/>
              </w:rPr>
              <w:t xml:space="preserve">Annex </w:t>
            </w:r>
            <w:r w:rsidR="00EE4D7E">
              <w:rPr>
                <w:szCs w:val="24"/>
                <w:lang w:val="en-CA" w:eastAsia="zh-CN"/>
              </w:rPr>
              <w:t>4.4</w:t>
            </w:r>
            <w:r w:rsidRPr="00714DA3">
              <w:rPr>
                <w:szCs w:val="24"/>
                <w:lang w:val="en-CA" w:eastAsia="zh-CN"/>
              </w:rPr>
              <w:t xml:space="preserve"> </w:t>
            </w:r>
          </w:p>
          <w:p w14:paraId="1FD93657" w14:textId="77777777" w:rsidR="00445C95" w:rsidRPr="004B0F80" w:rsidRDefault="00445C95" w:rsidP="00A130D4">
            <w:pPr>
              <w:tabs>
                <w:tab w:val="left" w:pos="1421"/>
              </w:tabs>
              <w:spacing w:before="0"/>
              <w:ind w:right="144"/>
              <w:rPr>
                <w:szCs w:val="24"/>
              </w:rPr>
            </w:pPr>
            <w:r w:rsidRPr="004B0F80">
              <w:rPr>
                <w:rFonts w:ascii="Verdana" w:hAnsi="Verdana"/>
                <w:sz w:val="20"/>
              </w:rPr>
              <w:t>Reference</w:t>
            </w:r>
            <w:r w:rsidRPr="004B0F80">
              <w:rPr>
                <w:b/>
                <w:szCs w:val="24"/>
              </w:rPr>
              <w:t>:</w:t>
            </w:r>
            <w:r w:rsidRPr="004B0F80">
              <w:rPr>
                <w:szCs w:val="24"/>
              </w:rPr>
              <w:t xml:space="preserve">   ITU-R M.1371-5</w:t>
            </w:r>
          </w:p>
          <w:p w14:paraId="6B067BE6" w14:textId="2A352011" w:rsidR="00445C95" w:rsidRPr="004B0F80" w:rsidRDefault="00445C95" w:rsidP="00B93110">
            <w:pPr>
              <w:spacing w:before="0"/>
              <w:ind w:left="144" w:right="144"/>
              <w:rPr>
                <w:rFonts w:ascii="Verdana" w:hAnsi="Verdana"/>
                <w:sz w:val="20"/>
              </w:rPr>
            </w:pPr>
          </w:p>
        </w:tc>
        <w:tc>
          <w:tcPr>
            <w:tcW w:w="3402" w:type="dxa"/>
          </w:tcPr>
          <w:p w14:paraId="72CC0DA7" w14:textId="1E89ACBF" w:rsidR="00445C95" w:rsidRPr="004B0F80" w:rsidRDefault="00445C95" w:rsidP="00B93110">
            <w:pPr>
              <w:shd w:val="solid" w:color="FFFFFF" w:fill="FFFFFF"/>
              <w:spacing w:before="0" w:line="240" w:lineRule="atLeast"/>
              <w:rPr>
                <w:rFonts w:ascii="Verdana" w:hAnsi="Verdana"/>
                <w:sz w:val="20"/>
                <w:lang w:eastAsia="zh-CN"/>
              </w:rPr>
            </w:pPr>
            <w:r w:rsidRPr="004B0F80">
              <w:rPr>
                <w:rFonts w:ascii="Verdana" w:hAnsi="Verdana"/>
                <w:b/>
                <w:sz w:val="20"/>
                <w:lang w:eastAsia="zh-CN"/>
              </w:rPr>
              <w:t>Document: USWP5B3</w:t>
            </w:r>
            <w:r w:rsidR="00EE4D7E">
              <w:rPr>
                <w:rFonts w:ascii="Verdana" w:hAnsi="Verdana"/>
                <w:b/>
                <w:sz w:val="20"/>
                <w:lang w:eastAsia="zh-CN"/>
              </w:rPr>
              <w:t>5</w:t>
            </w:r>
            <w:r w:rsidRPr="004B0F80">
              <w:rPr>
                <w:rFonts w:ascii="Verdana" w:hAnsi="Verdana"/>
                <w:b/>
                <w:sz w:val="20"/>
                <w:lang w:eastAsia="zh-CN"/>
              </w:rPr>
              <w:t>-</w:t>
            </w:r>
            <w:r w:rsidR="00E23067">
              <w:rPr>
                <w:rFonts w:ascii="Verdana" w:hAnsi="Verdana"/>
                <w:b/>
                <w:sz w:val="20"/>
                <w:lang w:eastAsia="zh-CN"/>
              </w:rPr>
              <w:t>04</w:t>
            </w:r>
          </w:p>
        </w:tc>
      </w:tr>
      <w:tr w:rsidR="00445C95" w:rsidRPr="004B0F80" w14:paraId="27A4965C" w14:textId="77777777" w:rsidTr="00B93110">
        <w:trPr>
          <w:cantSplit/>
        </w:trPr>
        <w:tc>
          <w:tcPr>
            <w:tcW w:w="6487" w:type="dxa"/>
            <w:vMerge/>
          </w:tcPr>
          <w:p w14:paraId="1755A3E6" w14:textId="77777777" w:rsidR="00445C95" w:rsidRPr="004B0F80" w:rsidRDefault="00445C95" w:rsidP="00B93110">
            <w:pPr>
              <w:spacing w:before="60"/>
              <w:jc w:val="center"/>
              <w:rPr>
                <w:b/>
                <w:smallCaps/>
                <w:sz w:val="32"/>
                <w:lang w:eastAsia="zh-CN"/>
              </w:rPr>
            </w:pPr>
          </w:p>
        </w:tc>
        <w:tc>
          <w:tcPr>
            <w:tcW w:w="3402" w:type="dxa"/>
          </w:tcPr>
          <w:p w14:paraId="4B7D7955" w14:textId="4C329374" w:rsidR="00445C95" w:rsidRPr="00B956EB" w:rsidRDefault="00631676" w:rsidP="00B93110">
            <w:pPr>
              <w:shd w:val="solid" w:color="FFFFFF" w:fill="FFFFFF"/>
              <w:spacing w:before="0" w:line="240" w:lineRule="atLeast"/>
              <w:rPr>
                <w:rFonts w:ascii="Verdana" w:hAnsi="Verdana"/>
                <w:sz w:val="20"/>
                <w:lang w:eastAsia="zh-CN"/>
              </w:rPr>
            </w:pPr>
            <w:r>
              <w:rPr>
                <w:rFonts w:ascii="Verdana" w:hAnsi="Verdana"/>
                <w:b/>
                <w:sz w:val="20"/>
                <w:lang w:eastAsia="zh-CN"/>
              </w:rPr>
              <w:t>2</w:t>
            </w:r>
            <w:r w:rsidR="00E23067">
              <w:rPr>
                <w:rFonts w:ascii="Verdana" w:hAnsi="Verdana"/>
                <w:b/>
                <w:sz w:val="20"/>
                <w:lang w:eastAsia="zh-CN"/>
              </w:rPr>
              <w:t>9</w:t>
            </w:r>
            <w:r>
              <w:rPr>
                <w:rFonts w:ascii="Verdana" w:hAnsi="Verdana"/>
                <w:b/>
                <w:sz w:val="20"/>
                <w:lang w:eastAsia="zh-CN"/>
              </w:rPr>
              <w:t xml:space="preserve"> </w:t>
            </w:r>
            <w:r w:rsidR="00E23067">
              <w:rPr>
                <w:rFonts w:ascii="Verdana" w:hAnsi="Verdana"/>
                <w:b/>
                <w:sz w:val="20"/>
                <w:lang w:eastAsia="zh-CN"/>
              </w:rPr>
              <w:t>August</w:t>
            </w:r>
            <w:r w:rsidR="00445C95" w:rsidRPr="00631676">
              <w:rPr>
                <w:rFonts w:ascii="Verdana" w:hAnsi="Verdana"/>
                <w:b/>
                <w:sz w:val="20"/>
                <w:lang w:eastAsia="zh-CN"/>
              </w:rPr>
              <w:t xml:space="preserve"> 2025</w:t>
            </w:r>
          </w:p>
        </w:tc>
      </w:tr>
      <w:tr w:rsidR="00445C95" w:rsidRPr="004B0F80" w14:paraId="46883310" w14:textId="77777777" w:rsidTr="00B93110">
        <w:trPr>
          <w:cantSplit/>
        </w:trPr>
        <w:tc>
          <w:tcPr>
            <w:tcW w:w="6487" w:type="dxa"/>
            <w:vMerge/>
          </w:tcPr>
          <w:p w14:paraId="70291126" w14:textId="77777777" w:rsidR="00445C95" w:rsidRPr="004B0F80" w:rsidRDefault="00445C95" w:rsidP="00B93110">
            <w:pPr>
              <w:spacing w:before="60"/>
              <w:jc w:val="center"/>
              <w:rPr>
                <w:b/>
                <w:smallCaps/>
                <w:sz w:val="32"/>
                <w:lang w:eastAsia="zh-CN"/>
              </w:rPr>
            </w:pPr>
          </w:p>
        </w:tc>
        <w:tc>
          <w:tcPr>
            <w:tcW w:w="3402" w:type="dxa"/>
          </w:tcPr>
          <w:p w14:paraId="7283D4D0" w14:textId="77777777" w:rsidR="00445C95" w:rsidRPr="00B956EB" w:rsidRDefault="00445C95" w:rsidP="00B93110">
            <w:pPr>
              <w:shd w:val="solid" w:color="FFFFFF" w:fill="FFFFFF"/>
              <w:spacing w:before="0" w:line="240" w:lineRule="atLeast"/>
              <w:rPr>
                <w:rFonts w:ascii="Verdana" w:eastAsia="SimSun" w:hAnsi="Verdana"/>
                <w:sz w:val="20"/>
                <w:lang w:eastAsia="zh-CN"/>
              </w:rPr>
            </w:pPr>
            <w:r w:rsidRPr="00B956EB">
              <w:rPr>
                <w:rFonts w:ascii="Verdana" w:eastAsia="SimSun" w:hAnsi="Verdana"/>
                <w:b/>
                <w:sz w:val="20"/>
                <w:lang w:eastAsia="zh-CN"/>
              </w:rPr>
              <w:t>English only</w:t>
            </w:r>
          </w:p>
        </w:tc>
      </w:tr>
      <w:tr w:rsidR="00445C95" w:rsidRPr="004B0F80" w14:paraId="2D5ED4D3" w14:textId="77777777" w:rsidTr="00B93110">
        <w:trPr>
          <w:cantSplit/>
        </w:trPr>
        <w:tc>
          <w:tcPr>
            <w:tcW w:w="9889" w:type="dxa"/>
            <w:gridSpan w:val="2"/>
          </w:tcPr>
          <w:p w14:paraId="721BBE42" w14:textId="77777777" w:rsidR="00445C95" w:rsidRPr="004B0F80" w:rsidRDefault="00445C95" w:rsidP="00B93110">
            <w:pPr>
              <w:pStyle w:val="Source"/>
              <w:spacing w:before="360" w:after="360"/>
              <w:rPr>
                <w:lang w:eastAsia="zh-CN"/>
              </w:rPr>
            </w:pPr>
            <w:r w:rsidRPr="004B0F80">
              <w:rPr>
                <w:lang w:eastAsia="zh-CN"/>
              </w:rPr>
              <w:t>United States of America</w:t>
            </w:r>
          </w:p>
        </w:tc>
      </w:tr>
      <w:tr w:rsidR="00445C95" w:rsidRPr="004B0F80" w14:paraId="62323DE4" w14:textId="77777777" w:rsidTr="00B93110">
        <w:trPr>
          <w:cantSplit/>
        </w:trPr>
        <w:tc>
          <w:tcPr>
            <w:tcW w:w="9889" w:type="dxa"/>
            <w:gridSpan w:val="2"/>
          </w:tcPr>
          <w:p w14:paraId="2A177D64" w14:textId="77777777" w:rsidR="00445C95" w:rsidRPr="004B0F80" w:rsidRDefault="00445C95" w:rsidP="00B93110">
            <w:pPr>
              <w:rPr>
                <w:lang w:eastAsia="zh-CN"/>
              </w:rPr>
            </w:pPr>
          </w:p>
        </w:tc>
      </w:tr>
    </w:tbl>
    <w:p w14:paraId="3C7D487E" w14:textId="77777777" w:rsidR="00445C95" w:rsidRPr="004B0F80" w:rsidRDefault="00445C95" w:rsidP="00445C95">
      <w:pPr>
        <w:tabs>
          <w:tab w:val="clear" w:pos="1134"/>
          <w:tab w:val="clear" w:pos="1871"/>
          <w:tab w:val="clear" w:pos="2268"/>
        </w:tabs>
        <w:overflowPunct/>
        <w:autoSpaceDE/>
        <w:autoSpaceDN/>
        <w:adjustRightInd/>
        <w:spacing w:before="0"/>
        <w:jc w:val="right"/>
        <w:rPr>
          <w:sz w:val="20"/>
          <w:lang w:eastAsia="zh-CN"/>
        </w:rPr>
      </w:pPr>
    </w:p>
    <w:p w14:paraId="2D52DC7F" w14:textId="77777777" w:rsidR="00445C95" w:rsidRPr="004B0F80" w:rsidRDefault="00445C95" w:rsidP="00445C95">
      <w:pPr>
        <w:keepNext/>
        <w:keepLines/>
        <w:numPr>
          <w:ilvl w:val="0"/>
          <w:numId w:val="1"/>
        </w:numPr>
        <w:spacing w:before="280"/>
        <w:textAlignment w:val="baseline"/>
        <w:outlineLvl w:val="0"/>
        <w:rPr>
          <w:b/>
          <w:sz w:val="28"/>
        </w:rPr>
      </w:pPr>
      <w:r w:rsidRPr="004B0F80">
        <w:rPr>
          <w:b/>
          <w:sz w:val="28"/>
        </w:rPr>
        <w:t>Introduction</w:t>
      </w:r>
    </w:p>
    <w:p w14:paraId="5EE1BBFE" w14:textId="11E3ED6B" w:rsidR="00445C95" w:rsidRPr="004B0F80" w:rsidRDefault="00445C95" w:rsidP="00445C95">
      <w:pPr>
        <w:rPr>
          <w:szCs w:val="24"/>
        </w:rPr>
      </w:pPr>
      <w:r w:rsidRPr="00BC165A">
        <w:rPr>
          <w:szCs w:val="24"/>
        </w:rPr>
        <w:t xml:space="preserve">This document proposes updated technical content to Recommendation ITU-R M.1371-5.  These changes are a result of </w:t>
      </w:r>
      <w:r w:rsidR="00DB39E8">
        <w:rPr>
          <w:szCs w:val="24"/>
        </w:rPr>
        <w:t xml:space="preserve">ongoing refinement of the </w:t>
      </w:r>
      <w:r w:rsidR="00DB39E8">
        <w:rPr>
          <w:szCs w:val="24"/>
          <w:lang w:val="en-US" w:eastAsia="zh-CN"/>
        </w:rPr>
        <w:t xml:space="preserve">new AIS Message 28, a single slot Aids to Navigation (AtoN) message. </w:t>
      </w:r>
      <w:r w:rsidR="00C65A2D">
        <w:rPr>
          <w:szCs w:val="24"/>
          <w:lang w:val="en-US" w:eastAsia="zh-CN"/>
        </w:rPr>
        <w:t xml:space="preserve">This contribution </w:t>
      </w:r>
      <w:del w:id="43" w:author="USA" w:date="2025-08-18T16:34:00Z" w16du:dateUtc="2025-08-18T20:34:00Z">
        <w:r w:rsidR="00C65A2D" w:rsidRPr="00A23542" w:rsidDel="004A637B">
          <w:rPr>
            <w:szCs w:val="24"/>
            <w:highlight w:val="yellow"/>
            <w:lang w:val="en-US" w:eastAsia="zh-CN"/>
          </w:rPr>
          <w:delText>also clarifies the requirement to receive AMRD Group B devices</w:delText>
        </w:r>
      </w:del>
      <w:ins w:id="44" w:author="USA" w:date="2025-07-30T14:49:00Z" w16du:dateUtc="2025-07-30T18:49:00Z">
        <w:r w:rsidR="00272965" w:rsidRPr="00A23542">
          <w:rPr>
            <w:szCs w:val="24"/>
            <w:highlight w:val="yellow"/>
            <w:lang w:val="en-US" w:eastAsia="zh-CN"/>
          </w:rPr>
          <w:t xml:space="preserve"> identifies vessels that are navigati</w:t>
        </w:r>
      </w:ins>
      <w:ins w:id="45" w:author="USA" w:date="2025-07-30T14:50:00Z" w16du:dateUtc="2025-07-30T18:50:00Z">
        <w:r w:rsidR="00272965" w:rsidRPr="00A23542">
          <w:rPr>
            <w:szCs w:val="24"/>
            <w:highlight w:val="yellow"/>
            <w:lang w:val="en-US" w:eastAsia="zh-CN"/>
          </w:rPr>
          <w:t>ng</w:t>
        </w:r>
      </w:ins>
      <w:ins w:id="46" w:author="USA" w:date="2025-07-30T14:49:00Z" w16du:dateUtc="2025-07-30T18:49:00Z">
        <w:r w:rsidR="00272965" w:rsidRPr="00A23542">
          <w:rPr>
            <w:szCs w:val="24"/>
            <w:highlight w:val="yellow"/>
            <w:lang w:val="en-US" w:eastAsia="zh-CN"/>
          </w:rPr>
          <w:t xml:space="preserve"> autonomously or by remote control</w:t>
        </w:r>
      </w:ins>
      <w:ins w:id="47" w:author="USA" w:date="2025-07-30T14:51:00Z" w16du:dateUtc="2025-07-30T18:51:00Z">
        <w:r w:rsidR="00711794" w:rsidRPr="00A23542">
          <w:rPr>
            <w:szCs w:val="24"/>
            <w:highlight w:val="yellow"/>
            <w:lang w:val="en-US" w:eastAsia="zh-CN"/>
          </w:rPr>
          <w:t>,</w:t>
        </w:r>
      </w:ins>
      <w:ins w:id="48" w:author="USA" w:date="2025-07-30T14:49:00Z" w16du:dateUtc="2025-07-30T18:49:00Z">
        <w:r w:rsidR="00272965" w:rsidRPr="00A23542">
          <w:rPr>
            <w:szCs w:val="24"/>
            <w:highlight w:val="yellow"/>
            <w:lang w:val="en-US" w:eastAsia="zh-CN"/>
          </w:rPr>
          <w:t xml:space="preserve"> and cl</w:t>
        </w:r>
      </w:ins>
      <w:ins w:id="49" w:author="USA" w:date="2025-07-30T14:50:00Z" w16du:dateUtc="2025-07-30T18:50:00Z">
        <w:r w:rsidR="00272965" w:rsidRPr="00A23542">
          <w:rPr>
            <w:szCs w:val="24"/>
            <w:highlight w:val="yellow"/>
            <w:lang w:val="en-US" w:eastAsia="zh-CN"/>
          </w:rPr>
          <w:t>arifies the relation between the transmission of Message 1 and Message 14 when operation in burst mode</w:t>
        </w:r>
      </w:ins>
      <w:r w:rsidR="00C65A2D" w:rsidRPr="00A23542">
        <w:rPr>
          <w:szCs w:val="24"/>
          <w:highlight w:val="yellow"/>
          <w:lang w:val="en-US" w:eastAsia="zh-CN"/>
        </w:rPr>
        <w:t>.</w:t>
      </w:r>
      <w:r w:rsidRPr="004B0F80">
        <w:rPr>
          <w:szCs w:val="24"/>
        </w:rPr>
        <w:t xml:space="preserve"> </w:t>
      </w:r>
    </w:p>
    <w:p w14:paraId="14F5E089" w14:textId="77777777" w:rsidR="00445C95" w:rsidRPr="004B0F80" w:rsidRDefault="00445C95" w:rsidP="00445C95">
      <w:pPr>
        <w:keepNext/>
        <w:keepLines/>
        <w:numPr>
          <w:ilvl w:val="0"/>
          <w:numId w:val="1"/>
        </w:numPr>
        <w:spacing w:before="280"/>
        <w:textAlignment w:val="baseline"/>
        <w:outlineLvl w:val="0"/>
        <w:rPr>
          <w:b/>
          <w:sz w:val="28"/>
        </w:rPr>
      </w:pPr>
      <w:r w:rsidRPr="004B0F80">
        <w:rPr>
          <w:b/>
          <w:sz w:val="28"/>
        </w:rPr>
        <w:t>Summary of changes</w:t>
      </w:r>
    </w:p>
    <w:p w14:paraId="37B39268" w14:textId="4BD0BF09" w:rsidR="00445C95" w:rsidRPr="00F05289" w:rsidRDefault="00445C95" w:rsidP="00445C95">
      <w:pPr>
        <w:rPr>
          <w:szCs w:val="24"/>
        </w:rPr>
      </w:pPr>
      <w:r w:rsidRPr="00F05289">
        <w:rPr>
          <w:szCs w:val="24"/>
        </w:rPr>
        <w:t>Listed below are the proposed changes to</w:t>
      </w:r>
      <w:r w:rsidRPr="00F05289">
        <w:t xml:space="preserve"> Document </w:t>
      </w:r>
      <w:r w:rsidR="00DB39E8" w:rsidRPr="00714DA3">
        <w:rPr>
          <w:szCs w:val="24"/>
          <w:lang w:val="en-CA" w:eastAsia="zh-CN"/>
        </w:rPr>
        <w:t>5B/</w:t>
      </w:r>
      <w:r w:rsidR="00DB39E8">
        <w:rPr>
          <w:szCs w:val="24"/>
          <w:lang w:val="en-CA" w:eastAsia="zh-CN"/>
        </w:rPr>
        <w:t xml:space="preserve">315 </w:t>
      </w:r>
      <w:r w:rsidR="00DB39E8" w:rsidRPr="00714DA3">
        <w:rPr>
          <w:szCs w:val="24"/>
          <w:lang w:val="en-CA" w:eastAsia="zh-CN"/>
        </w:rPr>
        <w:t xml:space="preserve">Annex </w:t>
      </w:r>
      <w:proofErr w:type="gramStart"/>
      <w:r w:rsidR="00DB39E8">
        <w:rPr>
          <w:szCs w:val="24"/>
          <w:lang w:val="en-CA" w:eastAsia="zh-CN"/>
        </w:rPr>
        <w:t>4.4</w:t>
      </w:r>
      <w:r w:rsidR="00DB39E8" w:rsidRPr="00714DA3">
        <w:rPr>
          <w:szCs w:val="24"/>
          <w:lang w:val="en-CA" w:eastAsia="zh-CN"/>
        </w:rPr>
        <w:t xml:space="preserve"> </w:t>
      </w:r>
      <w:r w:rsidRPr="00F05289">
        <w:rPr>
          <w:szCs w:val="24"/>
        </w:rPr>
        <w:t>,</w:t>
      </w:r>
      <w:proofErr w:type="gramEnd"/>
      <w:r w:rsidRPr="00F05289">
        <w:rPr>
          <w:szCs w:val="24"/>
        </w:rPr>
        <w:t xml:space="preserve"> </w:t>
      </w:r>
      <w:r w:rsidRPr="00F05289">
        <w:t xml:space="preserve">which contribute to the revision of </w:t>
      </w:r>
      <w:r w:rsidRPr="00F05289">
        <w:rPr>
          <w:szCs w:val="24"/>
        </w:rPr>
        <w:t>Recommendation ITU-R M.1371-5:</w:t>
      </w:r>
    </w:p>
    <w:p w14:paraId="7F0460D1" w14:textId="46740FC9" w:rsidR="00445C95" w:rsidRPr="00061656" w:rsidRDefault="00E748CF" w:rsidP="00C93C86">
      <w:pPr>
        <w:pStyle w:val="ListParagraph"/>
        <w:tabs>
          <w:tab w:val="left" w:pos="1134"/>
          <w:tab w:val="left" w:pos="1871"/>
          <w:tab w:val="left" w:pos="2268"/>
        </w:tabs>
        <w:overflowPunct w:val="0"/>
        <w:autoSpaceDE w:val="0"/>
        <w:autoSpaceDN w:val="0"/>
        <w:adjustRightInd w:val="0"/>
        <w:spacing w:before="120"/>
        <w:textAlignment w:val="baseline"/>
        <w:rPr>
          <w:ins w:id="50" w:author="USA" w:date="2025-08-29T09:46:00Z" w16du:dateUtc="2025-08-29T13:46:00Z"/>
          <w:rFonts w:ascii="Times New Roman" w:hAnsi="Times New Roman" w:cs="Times New Roman"/>
          <w:highlight w:val="yellow"/>
          <w:lang w:val="en-GB"/>
        </w:rPr>
      </w:pPr>
      <w:del w:id="51" w:author="USA" w:date="2025-08-29T09:45:00Z" w16du:dateUtc="2025-08-29T13:45:00Z">
        <w:r w:rsidRPr="00061656" w:rsidDel="00E23067">
          <w:rPr>
            <w:rFonts w:ascii="Times New Roman" w:hAnsi="Times New Roman" w:cs="Times New Roman"/>
            <w:highlight w:val="yellow"/>
            <w:lang w:val="en-GB"/>
          </w:rPr>
          <w:delText>To be added before the final draft</w:delText>
        </w:r>
        <w:r w:rsidR="00445C95" w:rsidRPr="00061656" w:rsidDel="00E23067">
          <w:rPr>
            <w:rFonts w:ascii="Times New Roman" w:hAnsi="Times New Roman" w:cs="Times New Roman"/>
            <w:highlight w:val="yellow"/>
            <w:lang w:val="en-GB"/>
          </w:rPr>
          <w:delText>.</w:delText>
        </w:r>
      </w:del>
    </w:p>
    <w:p w14:paraId="61D73C02" w14:textId="77777777" w:rsidR="00061656" w:rsidRPr="00061656" w:rsidRDefault="00E23067" w:rsidP="00061656">
      <w:pPr>
        <w:rPr>
          <w:ins w:id="52" w:author="USA" w:date="2025-08-29T09:50:00Z" w16du:dateUtc="2025-08-29T13:50:00Z"/>
          <w:highlight w:val="yellow"/>
        </w:rPr>
      </w:pPr>
      <w:ins w:id="53" w:author="USA" w:date="2025-08-29T09:46:00Z" w16du:dateUtc="2025-08-29T13:46:00Z">
        <w:r w:rsidRPr="00061656">
          <w:rPr>
            <w:szCs w:val="24"/>
            <w:highlight w:val="yellow"/>
          </w:rPr>
          <w:t>Updated</w:t>
        </w:r>
        <w:r w:rsidRPr="00061656">
          <w:rPr>
            <w:highlight w:val="yellow"/>
          </w:rPr>
          <w:t xml:space="preserve"> Table A7-3 to address editorial issues and </w:t>
        </w:r>
      </w:ins>
      <w:ins w:id="54" w:author="USA" w:date="2025-08-29T09:47:00Z" w16du:dateUtc="2025-08-29T13:47:00Z">
        <w:r w:rsidRPr="00061656">
          <w:rPr>
            <w:highlight w:val="yellow"/>
          </w:rPr>
          <w:t>to propose using Navigational status 9 and 10 to indicate navigating remotely or navigating autonomously.</w:t>
        </w:r>
      </w:ins>
    </w:p>
    <w:p w14:paraId="4086ED96" w14:textId="0FC8715C" w:rsidR="00E23067" w:rsidRPr="00061656" w:rsidRDefault="00E23067" w:rsidP="00061656">
      <w:pPr>
        <w:rPr>
          <w:ins w:id="55" w:author="USA" w:date="2025-08-29T09:51:00Z" w16du:dateUtc="2025-08-29T13:51:00Z"/>
          <w:highlight w:val="yellow"/>
        </w:rPr>
      </w:pPr>
      <w:ins w:id="56" w:author="USA" w:date="2025-08-29T09:48:00Z" w16du:dateUtc="2025-08-29T13:48:00Z">
        <w:r w:rsidRPr="00061656">
          <w:rPr>
            <w:szCs w:val="24"/>
            <w:highlight w:val="yellow"/>
          </w:rPr>
          <w:t>Updated</w:t>
        </w:r>
        <w:r w:rsidRPr="00061656">
          <w:rPr>
            <w:highlight w:val="yellow"/>
          </w:rPr>
          <w:t xml:space="preserve"> </w:t>
        </w:r>
      </w:ins>
      <w:ins w:id="57" w:author="USA" w:date="2025-08-29T09:50:00Z" w16du:dateUtc="2025-08-29T13:50:00Z">
        <w:r w:rsidRPr="00061656">
          <w:rPr>
            <w:highlight w:val="yellow"/>
          </w:rPr>
          <w:t>Table</w:t>
        </w:r>
      </w:ins>
      <w:ins w:id="58" w:author="USA" w:date="2025-08-29T09:48:00Z" w16du:dateUtc="2025-08-29T13:48:00Z">
        <w:r w:rsidRPr="00061656">
          <w:rPr>
            <w:highlight w:val="yellow"/>
          </w:rPr>
          <w:t xml:space="preserve"> A7-41 to reflect the work that has been done on Message 28.</w:t>
        </w:r>
      </w:ins>
    </w:p>
    <w:p w14:paraId="0949135C" w14:textId="2C8A01A5" w:rsidR="00E23067" w:rsidRPr="00061656" w:rsidRDefault="00E23067" w:rsidP="00061656">
      <w:pPr>
        <w:rPr>
          <w:ins w:id="59" w:author="USA" w:date="2025-08-29T09:51:00Z" w16du:dateUtc="2025-08-29T13:51:00Z"/>
          <w:highlight w:val="yellow"/>
        </w:rPr>
      </w:pPr>
      <w:ins w:id="60" w:author="USA" w:date="2025-08-29T09:49:00Z" w16du:dateUtc="2025-08-29T13:49:00Z">
        <w:r w:rsidRPr="00061656">
          <w:rPr>
            <w:szCs w:val="24"/>
            <w:highlight w:val="yellow"/>
          </w:rPr>
          <w:t>Modified</w:t>
        </w:r>
        <w:r w:rsidRPr="00061656">
          <w:rPr>
            <w:highlight w:val="yellow"/>
          </w:rPr>
          <w:t xml:space="preserve"> section A8-5 to clarify how Message 1 and Message 14 are related.</w:t>
        </w:r>
      </w:ins>
    </w:p>
    <w:p w14:paraId="6E6F7CE3" w14:textId="5ED58B4E" w:rsidR="00061656" w:rsidRDefault="00061656" w:rsidP="00061656">
      <w:pPr>
        <w:rPr>
          <w:ins w:id="61" w:author="USA" w:date="2025-08-29T09:47:00Z" w16du:dateUtc="2025-08-29T13:47:00Z"/>
        </w:rPr>
      </w:pPr>
      <w:ins w:id="62" w:author="USA" w:date="2025-08-29T09:51:00Z" w16du:dateUtc="2025-08-29T13:51:00Z">
        <w:r w:rsidRPr="00061656">
          <w:rPr>
            <w:highlight w:val="yellow"/>
          </w:rPr>
          <w:t xml:space="preserve">Added a new section A8-6 to describe how to use the information contained in Message 1 and </w:t>
        </w:r>
        <w:r w:rsidRPr="00061656">
          <w:rPr>
            <w:szCs w:val="24"/>
            <w:highlight w:val="yellow"/>
          </w:rPr>
          <w:t>Message</w:t>
        </w:r>
        <w:r w:rsidRPr="00061656">
          <w:rPr>
            <w:highlight w:val="yellow"/>
          </w:rPr>
          <w:t xml:space="preserve"> 14 </w:t>
        </w:r>
      </w:ins>
      <w:ins w:id="63" w:author="USA" w:date="2025-08-29T09:52:00Z" w16du:dateUtc="2025-08-29T13:52:00Z">
        <w:r w:rsidRPr="00061656">
          <w:rPr>
            <w:highlight w:val="yellow"/>
          </w:rPr>
          <w:t>to create the Supplemental device ID.</w:t>
        </w:r>
      </w:ins>
    </w:p>
    <w:p w14:paraId="69C468F5" w14:textId="77777777" w:rsidR="00E23067" w:rsidRPr="00F05289" w:rsidRDefault="00E23067" w:rsidP="00C93C86">
      <w:pPr>
        <w:pStyle w:val="ListParagraph"/>
        <w:tabs>
          <w:tab w:val="left" w:pos="1134"/>
          <w:tab w:val="left" w:pos="1871"/>
          <w:tab w:val="left" w:pos="2268"/>
        </w:tabs>
        <w:overflowPunct w:val="0"/>
        <w:autoSpaceDE w:val="0"/>
        <w:autoSpaceDN w:val="0"/>
        <w:adjustRightInd w:val="0"/>
        <w:spacing w:before="120"/>
        <w:textAlignment w:val="baseline"/>
        <w:rPr>
          <w:rFonts w:ascii="Times New Roman" w:hAnsi="Times New Roman" w:cs="Times New Roman"/>
          <w:lang w:val="en-GB"/>
        </w:rPr>
      </w:pPr>
    </w:p>
    <w:p w14:paraId="679A8542" w14:textId="060DEEAC" w:rsidR="00445C95" w:rsidRPr="00F05289" w:rsidRDefault="00445C95" w:rsidP="00445C95">
      <w:pPr>
        <w:keepNext/>
        <w:keepLines/>
        <w:numPr>
          <w:ilvl w:val="0"/>
          <w:numId w:val="1"/>
        </w:numPr>
        <w:spacing w:before="280"/>
        <w:textAlignment w:val="baseline"/>
        <w:outlineLvl w:val="0"/>
        <w:rPr>
          <w:b/>
          <w:sz w:val="28"/>
        </w:rPr>
      </w:pPr>
      <w:r w:rsidRPr="00F05289">
        <w:rPr>
          <w:b/>
          <w:sz w:val="28"/>
        </w:rPr>
        <w:t>Attachment</w:t>
      </w:r>
    </w:p>
    <w:p w14:paraId="2DF71F60" w14:textId="166A52A9" w:rsidR="00445C95" w:rsidRDefault="00445C95" w:rsidP="00445C95">
      <w:pPr>
        <w:rPr>
          <w:szCs w:val="24"/>
        </w:rPr>
      </w:pPr>
      <w:r w:rsidRPr="004B0F80">
        <w:rPr>
          <w:szCs w:val="24"/>
        </w:rPr>
        <w:t xml:space="preserve">The following attachment contains the proposed changes to Annex </w:t>
      </w:r>
      <w:r w:rsidR="00DB39E8">
        <w:rPr>
          <w:szCs w:val="24"/>
        </w:rPr>
        <w:t>4.4</w:t>
      </w:r>
      <w:r w:rsidRPr="004B0F80">
        <w:rPr>
          <w:szCs w:val="24"/>
        </w:rPr>
        <w:t xml:space="preserve"> of the chairman’s report</w:t>
      </w:r>
      <w:r>
        <w:rPr>
          <w:szCs w:val="24"/>
        </w:rPr>
        <w:t xml:space="preserve">.   </w:t>
      </w:r>
      <w:del w:id="64" w:author="USA" w:date="2025-08-19T11:02:00Z" w16du:dateUtc="2025-08-19T15:02:00Z">
        <w:r w:rsidRPr="00A23542" w:rsidDel="00961906">
          <w:rPr>
            <w:szCs w:val="24"/>
            <w:highlight w:val="yellow"/>
          </w:rPr>
          <w:delText xml:space="preserve">All track changes from Annex </w:delText>
        </w:r>
        <w:r w:rsidR="00DB39E8" w:rsidRPr="00A23542" w:rsidDel="00961906">
          <w:rPr>
            <w:szCs w:val="24"/>
            <w:highlight w:val="yellow"/>
          </w:rPr>
          <w:delText>4.4</w:delText>
        </w:r>
        <w:r w:rsidRPr="00A23542" w:rsidDel="00961906">
          <w:rPr>
            <w:szCs w:val="24"/>
            <w:highlight w:val="yellow"/>
          </w:rPr>
          <w:delText xml:space="preserve"> have been accepted</w:delText>
        </w:r>
        <w:r w:rsidR="009F079E" w:rsidRPr="00A23542" w:rsidDel="00961906">
          <w:rPr>
            <w:szCs w:val="24"/>
            <w:highlight w:val="yellow"/>
          </w:rPr>
          <w:delText>; o</w:delText>
        </w:r>
      </w:del>
      <w:ins w:id="65" w:author="USA" w:date="2025-08-19T11:02:00Z" w16du:dateUtc="2025-08-19T15:02:00Z">
        <w:r w:rsidR="00961906" w:rsidRPr="00A23542">
          <w:rPr>
            <w:szCs w:val="24"/>
            <w:highlight w:val="yellow"/>
          </w:rPr>
          <w:t>O</w:t>
        </w:r>
      </w:ins>
      <w:r w:rsidR="009F079E">
        <w:rPr>
          <w:szCs w:val="24"/>
        </w:rPr>
        <w:t>nly</w:t>
      </w:r>
      <w:r>
        <w:rPr>
          <w:szCs w:val="24"/>
        </w:rPr>
        <w:t xml:space="preserve"> the new proposed changes are shown in </w:t>
      </w:r>
      <w:r w:rsidRPr="004B0F80">
        <w:rPr>
          <w:szCs w:val="24"/>
        </w:rPr>
        <w:t>track changes.  Note that only the relevant sections have been included in this proposal.</w:t>
      </w:r>
    </w:p>
    <w:p w14:paraId="57A13DE7" w14:textId="2619FFAC" w:rsidR="00445C95" w:rsidRDefault="00445C95">
      <w:pPr>
        <w:tabs>
          <w:tab w:val="clear" w:pos="1134"/>
          <w:tab w:val="clear" w:pos="1871"/>
          <w:tab w:val="clear" w:pos="2268"/>
        </w:tabs>
        <w:overflowPunct/>
        <w:autoSpaceDE/>
        <w:autoSpaceDN/>
        <w:adjustRightInd/>
        <w:spacing w:before="0" w:after="160" w:line="259" w:lineRule="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445C95" w:rsidRPr="00AD66D2" w14:paraId="79C02DD5" w14:textId="77777777" w:rsidTr="00B93110">
        <w:trPr>
          <w:cantSplit/>
        </w:trPr>
        <w:tc>
          <w:tcPr>
            <w:tcW w:w="6487" w:type="dxa"/>
            <w:vAlign w:val="center"/>
          </w:tcPr>
          <w:p w14:paraId="7321A601" w14:textId="77777777" w:rsidR="00445C95" w:rsidRPr="00AD66D2" w:rsidRDefault="00445C95" w:rsidP="00B93110">
            <w:pPr>
              <w:shd w:val="solid" w:color="FFFFFF" w:fill="FFFFFF"/>
              <w:spacing w:before="0"/>
              <w:rPr>
                <w:rFonts w:ascii="Verdana" w:hAnsi="Verdana" w:cs="Times New Roman Bold"/>
                <w:b/>
                <w:bCs/>
                <w:sz w:val="26"/>
                <w:szCs w:val="26"/>
              </w:rPr>
            </w:pPr>
            <w:r w:rsidRPr="00AD66D2">
              <w:rPr>
                <w:rFonts w:ascii="Verdana" w:hAnsi="Verdana" w:cs="Times New Roman Bold"/>
                <w:b/>
                <w:bCs/>
                <w:sz w:val="26"/>
                <w:szCs w:val="26"/>
              </w:rPr>
              <w:lastRenderedPageBreak/>
              <w:t>Radiocommunication Study Groups</w:t>
            </w:r>
          </w:p>
        </w:tc>
        <w:tc>
          <w:tcPr>
            <w:tcW w:w="3402" w:type="dxa"/>
          </w:tcPr>
          <w:p w14:paraId="6CEA7610" w14:textId="1AECA4FA" w:rsidR="00445C95" w:rsidRPr="00AD66D2" w:rsidRDefault="00445C95" w:rsidP="00B93110">
            <w:pPr>
              <w:shd w:val="solid" w:color="FFFFFF" w:fill="FFFFFF"/>
              <w:spacing w:before="0" w:line="240" w:lineRule="atLeast"/>
            </w:pPr>
            <w:bookmarkStart w:id="66" w:name="ditulogo"/>
            <w:bookmarkEnd w:id="66"/>
            <w:r w:rsidRPr="00AD66D2">
              <w:rPr>
                <w:noProof/>
              </w:rPr>
              <w:drawing>
                <wp:inline distT="0" distB="0" distL="0" distR="0" wp14:anchorId="2C00F07C" wp14:editId="3B2B7F30">
                  <wp:extent cx="765175" cy="765175"/>
                  <wp:effectExtent l="0" t="0" r="0" b="0"/>
                  <wp:docPr id="1" name="Picture 1"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logo with a black background&#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445C95" w:rsidRPr="00AD66D2" w14:paraId="496A3D6C" w14:textId="77777777" w:rsidTr="00B93110">
        <w:trPr>
          <w:cantSplit/>
        </w:trPr>
        <w:tc>
          <w:tcPr>
            <w:tcW w:w="6487" w:type="dxa"/>
            <w:tcBorders>
              <w:bottom w:val="single" w:sz="12" w:space="0" w:color="auto"/>
            </w:tcBorders>
          </w:tcPr>
          <w:p w14:paraId="5CAB457B" w14:textId="77777777" w:rsidR="00445C95" w:rsidRPr="00AD66D2" w:rsidRDefault="00445C95" w:rsidP="00B93110">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31955853" w14:textId="77777777" w:rsidR="00445C95" w:rsidRPr="00AD66D2" w:rsidRDefault="00445C95" w:rsidP="00B93110">
            <w:pPr>
              <w:shd w:val="solid" w:color="FFFFFF" w:fill="FFFFFF"/>
              <w:spacing w:before="0" w:after="48" w:line="240" w:lineRule="atLeast"/>
              <w:rPr>
                <w:sz w:val="22"/>
                <w:szCs w:val="22"/>
              </w:rPr>
            </w:pPr>
          </w:p>
        </w:tc>
      </w:tr>
      <w:tr w:rsidR="00445C95" w:rsidRPr="00AD66D2" w14:paraId="4BF9D931" w14:textId="77777777" w:rsidTr="00B93110">
        <w:trPr>
          <w:cantSplit/>
        </w:trPr>
        <w:tc>
          <w:tcPr>
            <w:tcW w:w="6487" w:type="dxa"/>
            <w:tcBorders>
              <w:top w:val="single" w:sz="12" w:space="0" w:color="auto"/>
            </w:tcBorders>
          </w:tcPr>
          <w:p w14:paraId="0BC326D6" w14:textId="77777777" w:rsidR="00445C95" w:rsidRPr="00AD66D2" w:rsidRDefault="00445C95" w:rsidP="00B93110">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58B5A7F9" w14:textId="77777777" w:rsidR="00445C95" w:rsidRPr="00AD66D2" w:rsidRDefault="00445C95" w:rsidP="00B93110">
            <w:pPr>
              <w:shd w:val="solid" w:color="FFFFFF" w:fill="FFFFFF"/>
              <w:spacing w:before="0" w:after="48" w:line="240" w:lineRule="atLeast"/>
            </w:pPr>
          </w:p>
        </w:tc>
      </w:tr>
      <w:tr w:rsidR="00445C95" w:rsidRPr="00B306BC" w14:paraId="7448C4EE" w14:textId="77777777" w:rsidTr="00B93110">
        <w:trPr>
          <w:cantSplit/>
        </w:trPr>
        <w:tc>
          <w:tcPr>
            <w:tcW w:w="6487" w:type="dxa"/>
            <w:vMerge w:val="restart"/>
          </w:tcPr>
          <w:p w14:paraId="4B0E0F8E" w14:textId="0E991DEE" w:rsidR="00445C95" w:rsidRPr="00B306BC" w:rsidRDefault="00445C95" w:rsidP="00B93110">
            <w:pPr>
              <w:shd w:val="solid" w:color="FFFFFF" w:fill="FFFFFF"/>
              <w:tabs>
                <w:tab w:val="clear" w:pos="1134"/>
                <w:tab w:val="clear" w:pos="1871"/>
                <w:tab w:val="clear" w:pos="2268"/>
              </w:tabs>
              <w:spacing w:before="0" w:after="120"/>
              <w:ind w:left="1134" w:hanging="1134"/>
              <w:rPr>
                <w:rFonts w:ascii="Verdana" w:hAnsi="Verdana"/>
                <w:sz w:val="20"/>
                <w:lang w:val="fr-FR"/>
              </w:rPr>
            </w:pPr>
            <w:proofErr w:type="gramStart"/>
            <w:r w:rsidRPr="00B306BC">
              <w:rPr>
                <w:rFonts w:ascii="Verdana" w:hAnsi="Verdana"/>
                <w:sz w:val="20"/>
                <w:lang w:val="fr-FR"/>
              </w:rPr>
              <w:t>Source:</w:t>
            </w:r>
            <w:proofErr w:type="gramEnd"/>
            <w:r w:rsidRPr="00B306BC">
              <w:rPr>
                <w:rFonts w:ascii="Verdana" w:hAnsi="Verdana"/>
                <w:sz w:val="20"/>
                <w:lang w:val="fr-FR"/>
              </w:rPr>
              <w:tab/>
            </w:r>
            <w:r w:rsidR="00EE4D7E" w:rsidRPr="00B306BC">
              <w:rPr>
                <w:rFonts w:ascii="Verdana" w:hAnsi="Verdana"/>
                <w:sz w:val="20"/>
                <w:lang w:val="fr-FR"/>
              </w:rPr>
              <w:t>Document 5B/</w:t>
            </w:r>
            <w:r w:rsidR="00EE4D7E">
              <w:rPr>
                <w:rFonts w:ascii="Verdana" w:hAnsi="Verdana" w:hint="eastAsia"/>
                <w:sz w:val="20"/>
                <w:lang w:val="fr-FR" w:eastAsia="ko-KR"/>
              </w:rPr>
              <w:t>TEMP/112</w:t>
            </w:r>
          </w:p>
          <w:p w14:paraId="7577A3DB" w14:textId="77777777" w:rsidR="00445C95" w:rsidRPr="00B306BC" w:rsidRDefault="00445C95" w:rsidP="00B93110">
            <w:pPr>
              <w:shd w:val="solid" w:color="FFFFFF" w:fill="FFFFFF"/>
              <w:tabs>
                <w:tab w:val="clear" w:pos="1134"/>
                <w:tab w:val="clear" w:pos="1871"/>
                <w:tab w:val="clear" w:pos="2268"/>
              </w:tabs>
              <w:spacing w:before="0" w:after="120"/>
              <w:ind w:left="1134" w:hanging="1134"/>
              <w:rPr>
                <w:rFonts w:ascii="Verdana" w:hAnsi="Verdana"/>
                <w:sz w:val="20"/>
                <w:lang w:val="fr-FR"/>
              </w:rPr>
            </w:pPr>
            <w:proofErr w:type="spellStart"/>
            <w:proofErr w:type="gramStart"/>
            <w:r w:rsidRPr="00B306BC">
              <w:rPr>
                <w:rFonts w:ascii="Verdana" w:hAnsi="Verdana"/>
                <w:sz w:val="20"/>
                <w:lang w:val="fr-FR"/>
              </w:rPr>
              <w:t>Subject</w:t>
            </w:r>
            <w:proofErr w:type="spellEnd"/>
            <w:r w:rsidRPr="00B306BC">
              <w:rPr>
                <w:rFonts w:ascii="Verdana" w:hAnsi="Verdana"/>
                <w:sz w:val="20"/>
                <w:lang w:val="fr-FR"/>
              </w:rPr>
              <w:t>:</w:t>
            </w:r>
            <w:proofErr w:type="gramEnd"/>
            <w:r w:rsidRPr="00B306BC">
              <w:rPr>
                <w:rFonts w:ascii="Verdana" w:hAnsi="Verdana"/>
                <w:sz w:val="20"/>
                <w:lang w:val="fr-FR"/>
              </w:rPr>
              <w:tab/>
            </w:r>
            <w:proofErr w:type="spellStart"/>
            <w:r w:rsidRPr="00B306BC">
              <w:rPr>
                <w:rFonts w:ascii="Verdana" w:hAnsi="Verdana"/>
                <w:sz w:val="20"/>
                <w:lang w:val="fr-FR"/>
              </w:rPr>
              <w:t>Recommendation</w:t>
            </w:r>
            <w:proofErr w:type="spellEnd"/>
            <w:r w:rsidRPr="00B306BC">
              <w:rPr>
                <w:rFonts w:ascii="Verdana" w:hAnsi="Verdana"/>
                <w:sz w:val="20"/>
                <w:lang w:val="fr-FR"/>
              </w:rPr>
              <w:t xml:space="preserve"> </w:t>
            </w:r>
            <w:hyperlink r:id="rId9" w:history="1">
              <w:r w:rsidRPr="00B306BC">
                <w:rPr>
                  <w:rStyle w:val="Hyperlink"/>
                  <w:rFonts w:ascii="Verdana" w:hAnsi="Verdana"/>
                  <w:sz w:val="20"/>
                  <w:lang w:val="fr-FR"/>
                </w:rPr>
                <w:t>ITU-R M.1371-5</w:t>
              </w:r>
            </w:hyperlink>
          </w:p>
        </w:tc>
        <w:tc>
          <w:tcPr>
            <w:tcW w:w="3402" w:type="dxa"/>
          </w:tcPr>
          <w:p w14:paraId="3DF20619" w14:textId="77777777" w:rsidR="00EE4D7E" w:rsidRDefault="00EE4D7E" w:rsidP="00EE4D7E">
            <w:pPr>
              <w:pStyle w:val="DocData"/>
              <w:framePr w:hSpace="0" w:wrap="auto" w:hAnchor="text" w:yAlign="inline"/>
              <w:rPr>
                <w:lang w:val="it-IT" w:eastAsia="ko-KR"/>
              </w:rPr>
            </w:pPr>
            <w:r>
              <w:rPr>
                <w:rFonts w:hint="eastAsia"/>
                <w:lang w:val="it-IT" w:eastAsia="ko-KR"/>
              </w:rPr>
              <w:t>Annex 4.4 to</w:t>
            </w:r>
          </w:p>
          <w:p w14:paraId="09D610A2" w14:textId="08E0B1F2" w:rsidR="00445C95" w:rsidRPr="00B306BC" w:rsidRDefault="00EE4D7E" w:rsidP="00EE4D7E">
            <w:pPr>
              <w:pStyle w:val="DocData"/>
              <w:framePr w:hSpace="0" w:wrap="auto" w:hAnchor="text" w:yAlign="inline"/>
              <w:rPr>
                <w:lang w:val="it-IT"/>
              </w:rPr>
            </w:pPr>
            <w:r w:rsidRPr="00B306BC">
              <w:rPr>
                <w:lang w:val="it-IT"/>
              </w:rPr>
              <w:t>Document 5B/</w:t>
            </w:r>
            <w:r>
              <w:rPr>
                <w:rFonts w:hint="eastAsia"/>
                <w:lang w:val="it-IT" w:eastAsia="ko-KR"/>
              </w:rPr>
              <w:t>315-</w:t>
            </w:r>
            <w:r w:rsidRPr="00B306BC">
              <w:rPr>
                <w:lang w:val="it-IT"/>
              </w:rPr>
              <w:t>E</w:t>
            </w:r>
          </w:p>
        </w:tc>
      </w:tr>
      <w:tr w:rsidR="00445C95" w:rsidRPr="00AD66D2" w14:paraId="3F760062" w14:textId="77777777" w:rsidTr="00B93110">
        <w:trPr>
          <w:cantSplit/>
        </w:trPr>
        <w:tc>
          <w:tcPr>
            <w:tcW w:w="6487" w:type="dxa"/>
            <w:vMerge/>
          </w:tcPr>
          <w:p w14:paraId="26B7D380" w14:textId="77777777" w:rsidR="00445C95" w:rsidRPr="00B306BC" w:rsidRDefault="00445C95" w:rsidP="00B93110">
            <w:pPr>
              <w:spacing w:before="60"/>
              <w:jc w:val="center"/>
              <w:rPr>
                <w:b/>
                <w:smallCaps/>
                <w:sz w:val="32"/>
                <w:lang w:val="it-IT" w:eastAsia="zh-CN"/>
              </w:rPr>
            </w:pPr>
          </w:p>
        </w:tc>
        <w:tc>
          <w:tcPr>
            <w:tcW w:w="3402" w:type="dxa"/>
          </w:tcPr>
          <w:p w14:paraId="7539A4D9" w14:textId="4E21103F" w:rsidR="00445C95" w:rsidRPr="00AD66D2" w:rsidRDefault="00EE4D7E" w:rsidP="00B93110">
            <w:pPr>
              <w:pStyle w:val="DocData"/>
              <w:framePr w:hSpace="0" w:wrap="auto" w:hAnchor="text" w:yAlign="inline"/>
            </w:pPr>
            <w:r>
              <w:rPr>
                <w:rFonts w:hint="eastAsia"/>
                <w:lang w:eastAsia="ko-KR"/>
              </w:rPr>
              <w:t>13</w:t>
            </w:r>
            <w:r>
              <w:t xml:space="preserve"> May 2025</w:t>
            </w:r>
          </w:p>
        </w:tc>
      </w:tr>
      <w:tr w:rsidR="00445C95" w:rsidRPr="00AD66D2" w14:paraId="04EF81DA" w14:textId="77777777" w:rsidTr="00B93110">
        <w:trPr>
          <w:cantSplit/>
        </w:trPr>
        <w:tc>
          <w:tcPr>
            <w:tcW w:w="6487" w:type="dxa"/>
            <w:vMerge/>
          </w:tcPr>
          <w:p w14:paraId="2CF98AA4" w14:textId="77777777" w:rsidR="00445C95" w:rsidRPr="00AD66D2" w:rsidRDefault="00445C95" w:rsidP="00B93110">
            <w:pPr>
              <w:spacing w:before="60"/>
              <w:jc w:val="center"/>
              <w:rPr>
                <w:b/>
                <w:smallCaps/>
                <w:sz w:val="32"/>
                <w:lang w:eastAsia="zh-CN"/>
              </w:rPr>
            </w:pPr>
          </w:p>
        </w:tc>
        <w:tc>
          <w:tcPr>
            <w:tcW w:w="3402" w:type="dxa"/>
          </w:tcPr>
          <w:p w14:paraId="7C4883A6" w14:textId="77777777" w:rsidR="00445C95" w:rsidRPr="00AD66D2" w:rsidRDefault="00445C95" w:rsidP="00B93110">
            <w:pPr>
              <w:pStyle w:val="DocData"/>
              <w:framePr w:hSpace="0" w:wrap="auto" w:hAnchor="text" w:yAlign="inline"/>
              <w:rPr>
                <w:rFonts w:eastAsia="SimSun"/>
              </w:rPr>
            </w:pPr>
            <w:r w:rsidRPr="00AD66D2">
              <w:rPr>
                <w:rFonts w:eastAsia="SimSun"/>
              </w:rPr>
              <w:t>English only</w:t>
            </w:r>
          </w:p>
        </w:tc>
      </w:tr>
      <w:tr w:rsidR="00445C95" w:rsidRPr="00AD66D2" w14:paraId="270A50BA" w14:textId="77777777" w:rsidTr="00B93110">
        <w:trPr>
          <w:cantSplit/>
        </w:trPr>
        <w:tc>
          <w:tcPr>
            <w:tcW w:w="9889" w:type="dxa"/>
            <w:gridSpan w:val="2"/>
          </w:tcPr>
          <w:p w14:paraId="73553620" w14:textId="3A9BA673" w:rsidR="00445C95" w:rsidRPr="00AD66D2" w:rsidRDefault="00EE4D7E" w:rsidP="00B93110">
            <w:pPr>
              <w:pStyle w:val="Source"/>
              <w:spacing w:before="720"/>
              <w:rPr>
                <w:lang w:eastAsia="zh-CN"/>
              </w:rPr>
            </w:pPr>
            <w:r w:rsidRPr="00AD66D2">
              <w:rPr>
                <w:rFonts w:eastAsia="MS Mincho"/>
              </w:rPr>
              <w:t xml:space="preserve">Annex </w:t>
            </w:r>
            <w:r>
              <w:rPr>
                <w:rFonts w:eastAsia="Malgun Gothic" w:hint="eastAsia"/>
                <w:lang w:eastAsia="ko-KR"/>
              </w:rPr>
              <w:t>4.4</w:t>
            </w:r>
            <w:r w:rsidRPr="00AD66D2">
              <w:rPr>
                <w:rFonts w:eastAsia="MS Mincho"/>
              </w:rPr>
              <w:t xml:space="preserve"> to </w:t>
            </w:r>
            <w:r w:rsidRPr="00AA4E5F">
              <w:rPr>
                <w:lang w:eastAsia="ja-JP"/>
              </w:rPr>
              <w:t>Working</w:t>
            </w:r>
            <w:r w:rsidRPr="00AD66D2">
              <w:rPr>
                <w:rFonts w:eastAsia="MS Mincho"/>
              </w:rPr>
              <w:t xml:space="preserve"> Party 5B Chair’s Report</w:t>
            </w:r>
          </w:p>
        </w:tc>
      </w:tr>
      <w:tr w:rsidR="00445C95" w:rsidRPr="00AD66D2" w14:paraId="782A96F4" w14:textId="77777777" w:rsidTr="00B93110">
        <w:trPr>
          <w:cantSplit/>
        </w:trPr>
        <w:tc>
          <w:tcPr>
            <w:tcW w:w="9889" w:type="dxa"/>
            <w:gridSpan w:val="2"/>
          </w:tcPr>
          <w:p w14:paraId="51C7C703" w14:textId="77777777" w:rsidR="00445C95" w:rsidRPr="00AD66D2" w:rsidRDefault="00445C95" w:rsidP="00B93110">
            <w:pPr>
              <w:pStyle w:val="Title1"/>
              <w:rPr>
                <w:lang w:eastAsia="zh-CN"/>
              </w:rPr>
            </w:pPr>
            <w:r w:rsidRPr="00AD66D2">
              <w:rPr>
                <w:caps w:val="0"/>
              </w:rPr>
              <w:t>PRELIMINARY DRAFT REVISION OF RECOMMENDATION ITU-R M.1371-5</w:t>
            </w:r>
          </w:p>
        </w:tc>
      </w:tr>
      <w:tr w:rsidR="00445C95" w:rsidRPr="00AD66D2" w14:paraId="086F2C3E" w14:textId="77777777" w:rsidTr="00B93110">
        <w:trPr>
          <w:cantSplit/>
        </w:trPr>
        <w:tc>
          <w:tcPr>
            <w:tcW w:w="9889" w:type="dxa"/>
            <w:gridSpan w:val="2"/>
          </w:tcPr>
          <w:p w14:paraId="14EDF8D1" w14:textId="77777777" w:rsidR="00445C95" w:rsidRPr="00AD66D2" w:rsidRDefault="00445C95" w:rsidP="00B93110">
            <w:pPr>
              <w:pStyle w:val="Title4"/>
              <w:rPr>
                <w:lang w:eastAsia="zh-CN"/>
              </w:rPr>
            </w:pPr>
            <w:r w:rsidRPr="00AD66D2">
              <w:t>Technical characteristics for an automatic identification system using time division multiple access in the VHF maritime mobile frequency band</w:t>
            </w:r>
          </w:p>
        </w:tc>
      </w:tr>
    </w:tbl>
    <w:p w14:paraId="4E723310" w14:textId="77777777" w:rsidR="00256DDE" w:rsidRDefault="00256DDE"/>
    <w:p w14:paraId="08E99EE5" w14:textId="722049DC" w:rsidR="00A3763E" w:rsidRPr="00A3763E" w:rsidRDefault="00A3763E" w:rsidP="00A3763E">
      <w:pPr>
        <w:rPr>
          <w:i/>
          <w:iCs/>
        </w:rPr>
      </w:pPr>
      <w:r w:rsidRPr="00A3763E">
        <w:rPr>
          <w:i/>
          <w:iCs/>
        </w:rPr>
        <w:t>(No additional changes prior to this section)</w:t>
      </w:r>
    </w:p>
    <w:p w14:paraId="1212558F" w14:textId="658476C4" w:rsidR="00445C95" w:rsidDel="003225E4" w:rsidRDefault="00445C95">
      <w:pPr>
        <w:rPr>
          <w:del w:id="67" w:author="USA" w:date="2025-08-19T09:05:00Z" w16du:dateUtc="2025-08-19T13:05:00Z"/>
        </w:rPr>
      </w:pPr>
    </w:p>
    <w:p w14:paraId="78691B44" w14:textId="30373038" w:rsidR="00E748CF" w:rsidRPr="00A23542" w:rsidDel="004A637B" w:rsidRDefault="00E748CF" w:rsidP="00E748CF">
      <w:pPr>
        <w:keepNext/>
        <w:keepLines/>
        <w:spacing w:before="200"/>
        <w:ind w:left="1134" w:hanging="1134"/>
        <w:textAlignment w:val="baseline"/>
        <w:outlineLvl w:val="2"/>
        <w:rPr>
          <w:del w:id="68" w:author="USA" w:date="2025-08-18T16:35:00Z" w16du:dateUtc="2025-08-18T20:35:00Z"/>
          <w:rFonts w:eastAsia="Batang"/>
          <w:b/>
          <w:highlight w:val="yellow"/>
        </w:rPr>
      </w:pPr>
      <w:bookmarkStart w:id="69" w:name="_Toc197413818"/>
      <w:bookmarkStart w:id="70" w:name="_Toc197414828"/>
      <w:bookmarkStart w:id="71" w:name="_Toc197415709"/>
      <w:del w:id="72" w:author="USA" w:date="2025-08-18T16:35:00Z" w16du:dateUtc="2025-08-18T20:35:00Z">
        <w:r w:rsidRPr="00A23542" w:rsidDel="004A637B">
          <w:rPr>
            <w:rFonts w:eastAsia="Batang"/>
            <w:b/>
            <w:highlight w:val="yellow"/>
          </w:rPr>
          <w:delText>A2-2.1.4</w:delText>
        </w:r>
        <w:r w:rsidRPr="00A23542" w:rsidDel="004A637B">
          <w:rPr>
            <w:rFonts w:eastAsia="Batang"/>
            <w:b/>
            <w:highlight w:val="yellow"/>
          </w:rPr>
          <w:tab/>
        </w:r>
        <w:r w:rsidRPr="00A23542" w:rsidDel="004A637B">
          <w:rPr>
            <w:rFonts w:eastAsia="Batang"/>
            <w:b/>
            <w:highlight w:val="yellow"/>
            <w:lang w:eastAsia="ja-JP"/>
          </w:rPr>
          <w:delText>Multi-</w:delText>
        </w:r>
        <w:r w:rsidRPr="00A23542" w:rsidDel="004A637B">
          <w:rPr>
            <w:rFonts w:eastAsia="Batang"/>
            <w:b/>
            <w:highlight w:val="yellow"/>
          </w:rPr>
          <w:delText>channel operation</w:delText>
        </w:r>
        <w:bookmarkEnd w:id="69"/>
        <w:bookmarkEnd w:id="70"/>
        <w:bookmarkEnd w:id="71"/>
      </w:del>
    </w:p>
    <w:p w14:paraId="7347F5CA" w14:textId="791EFCC8" w:rsidR="00E748CF" w:rsidRPr="00A23542" w:rsidDel="004A637B" w:rsidRDefault="00E748CF" w:rsidP="00E748CF">
      <w:pPr>
        <w:rPr>
          <w:ins w:id="73" w:author="Johnny Schultz" w:date="2025-07-09T16:41:00Z" w16du:dateUtc="2025-07-09T20:41:00Z"/>
          <w:del w:id="74" w:author="USA" w:date="2025-08-18T16:35:00Z" w16du:dateUtc="2025-08-18T20:35:00Z"/>
          <w:rFonts w:eastAsia="Batang"/>
          <w:highlight w:val="yellow"/>
        </w:rPr>
      </w:pPr>
      <w:del w:id="75" w:author="USA" w:date="2025-08-18T16:35:00Z" w16du:dateUtc="2025-08-18T20:35:00Z">
        <w:r w:rsidRPr="00A23542" w:rsidDel="004A637B">
          <w:rPr>
            <w:rFonts w:eastAsia="Batang"/>
            <w:highlight w:val="yellow"/>
          </w:rPr>
          <w:delText xml:space="preserve">The AIS should be capable of </w:delText>
        </w:r>
        <w:r w:rsidRPr="00A23542" w:rsidDel="004A637B">
          <w:rPr>
            <w:rFonts w:eastAsia="Batang"/>
            <w:highlight w:val="yellow"/>
            <w:lang w:eastAsia="ja-JP"/>
          </w:rPr>
          <w:delText xml:space="preserve">receiving </w:delText>
        </w:r>
        <w:r w:rsidRPr="00A23542" w:rsidDel="004A637B">
          <w:rPr>
            <w:rFonts w:eastAsia="Batang"/>
            <w:highlight w:val="yellow"/>
          </w:rPr>
          <w:delText>on two</w:delText>
        </w:r>
      </w:del>
      <w:ins w:id="76" w:author="Johnny Schultz" w:date="2025-07-09T10:39:00Z" w16du:dateUtc="2025-07-09T14:39:00Z">
        <w:del w:id="77" w:author="USA" w:date="2025-08-18T16:35:00Z" w16du:dateUtc="2025-08-18T20:35:00Z">
          <w:r w:rsidRPr="00A23542" w:rsidDel="004A637B">
            <w:rPr>
              <w:rFonts w:eastAsia="Batang"/>
              <w:highlight w:val="yellow"/>
            </w:rPr>
            <w:delText>three</w:delText>
          </w:r>
        </w:del>
      </w:ins>
      <w:del w:id="78" w:author="USA" w:date="2025-08-18T16:35:00Z" w16du:dateUtc="2025-08-18T20:35:00Z">
        <w:r w:rsidRPr="00A23542" w:rsidDel="004A637B">
          <w:rPr>
            <w:rFonts w:eastAsia="Batang"/>
            <w:highlight w:val="yellow"/>
          </w:rPr>
          <w:delText xml:space="preserve"> parallel channels </w:delText>
        </w:r>
        <w:r w:rsidRPr="00A23542" w:rsidDel="004A637B">
          <w:rPr>
            <w:rFonts w:eastAsia="Batang"/>
            <w:highlight w:val="yellow"/>
            <w:lang w:eastAsia="ja-JP"/>
          </w:rPr>
          <w:delText xml:space="preserve">and transmitting on four independent channels </w:delText>
        </w:r>
        <w:r w:rsidRPr="00A23542" w:rsidDel="004A637B">
          <w:rPr>
            <w:rFonts w:eastAsia="Batang"/>
            <w:highlight w:val="yellow"/>
          </w:rPr>
          <w:delText>in accordance with § A2-4.1. Two</w:delText>
        </w:r>
      </w:del>
      <w:ins w:id="79" w:author="Johnny Schultz" w:date="2025-07-09T11:02:00Z" w16du:dateUtc="2025-07-09T15:02:00Z">
        <w:del w:id="80" w:author="USA" w:date="2025-08-18T16:35:00Z" w16du:dateUtc="2025-08-18T20:35:00Z">
          <w:r w:rsidRPr="00A23542" w:rsidDel="004A637B">
            <w:rPr>
              <w:rFonts w:eastAsia="Batang"/>
              <w:highlight w:val="yellow"/>
            </w:rPr>
            <w:delText>Three</w:delText>
          </w:r>
        </w:del>
      </w:ins>
      <w:del w:id="81" w:author="USA" w:date="2025-08-18T16:35:00Z" w16du:dateUtc="2025-08-18T20:35:00Z">
        <w:r w:rsidRPr="00A23542" w:rsidDel="004A637B">
          <w:rPr>
            <w:rFonts w:eastAsia="Batang"/>
            <w:highlight w:val="yellow"/>
          </w:rPr>
          <w:delText xml:space="preserve"> separate </w:delText>
        </w:r>
      </w:del>
      <w:ins w:id="82" w:author="Johnny Schultz" w:date="2025-07-09T11:02:00Z" w16du:dateUtc="2025-07-09T15:02:00Z">
        <w:del w:id="83" w:author="USA" w:date="2025-08-18T16:35:00Z" w16du:dateUtc="2025-08-18T20:35:00Z">
          <w:r w:rsidRPr="00A23542" w:rsidDel="004A637B">
            <w:rPr>
              <w:rFonts w:eastAsia="Batang"/>
              <w:highlight w:val="yellow"/>
            </w:rPr>
            <w:delText>AIS</w:delText>
          </w:r>
        </w:del>
      </w:ins>
      <w:del w:id="84" w:author="USA" w:date="2025-08-18T16:35:00Z" w16du:dateUtc="2025-08-18T20:35:00Z">
        <w:r w:rsidRPr="00A23542" w:rsidDel="004A637B">
          <w:rPr>
            <w:rFonts w:eastAsia="Batang"/>
            <w:highlight w:val="yellow"/>
          </w:rPr>
          <w:delText xml:space="preserve">TDMA receiving processes should be used to simultaneously receive on </w:delText>
        </w:r>
      </w:del>
      <w:ins w:id="85" w:author="Johnny Schultz" w:date="2025-07-09T16:48:00Z" w16du:dateUtc="2025-07-09T20:48:00Z">
        <w:del w:id="86" w:author="USA" w:date="2025-08-18T16:35:00Z" w16du:dateUtc="2025-08-18T20:35:00Z">
          <w:r w:rsidRPr="00A23542" w:rsidDel="004A637B">
            <w:rPr>
              <w:rFonts w:eastAsia="Batang"/>
              <w:highlight w:val="yellow"/>
            </w:rPr>
            <w:delText>AIS channels A, B, and 2006</w:delText>
          </w:r>
        </w:del>
      </w:ins>
      <w:del w:id="87" w:author="USA" w:date="2025-08-18T16:35:00Z" w16du:dateUtc="2025-08-18T20:35:00Z">
        <w:r w:rsidRPr="00A23542" w:rsidDel="004A637B">
          <w:rPr>
            <w:rFonts w:eastAsia="Batang"/>
            <w:highlight w:val="yellow"/>
          </w:rPr>
          <w:delText xml:space="preserve">three independent frequency channels. One TDMA transmitter should be used to alternate </w:delText>
        </w:r>
      </w:del>
      <w:ins w:id="88" w:author="Johnny Schultz" w:date="2025-07-09T14:20:00Z" w16du:dateUtc="2025-07-09T18:20:00Z">
        <w:del w:id="89" w:author="USA" w:date="2025-08-18T16:35:00Z" w16du:dateUtc="2025-08-18T20:35:00Z">
          <w:r w:rsidRPr="00A23542" w:rsidDel="004A637B">
            <w:rPr>
              <w:rFonts w:eastAsia="Batang"/>
              <w:highlight w:val="yellow"/>
            </w:rPr>
            <w:delText>AIS</w:delText>
          </w:r>
        </w:del>
      </w:ins>
      <w:del w:id="90" w:author="USA" w:date="2025-08-18T16:35:00Z" w16du:dateUtc="2025-08-18T20:35:00Z">
        <w:r w:rsidRPr="00A23542" w:rsidDel="004A637B">
          <w:rPr>
            <w:rFonts w:eastAsia="Batang"/>
            <w:highlight w:val="yellow"/>
          </w:rPr>
          <w:delText xml:space="preserve">TDMA transmissions on </w:delText>
        </w:r>
        <w:r w:rsidRPr="00A23542" w:rsidDel="004A637B">
          <w:rPr>
            <w:rFonts w:eastAsia="Batang"/>
            <w:highlight w:val="yellow"/>
            <w:lang w:eastAsia="ja-JP"/>
          </w:rPr>
          <w:delText>four </w:delText>
        </w:r>
        <w:r w:rsidRPr="00A23542" w:rsidDel="004A637B">
          <w:rPr>
            <w:rFonts w:eastAsia="Batang"/>
            <w:highlight w:val="yellow"/>
          </w:rPr>
          <w:delText>independent frequency channels.</w:delText>
        </w:r>
      </w:del>
    </w:p>
    <w:p w14:paraId="17321C01" w14:textId="34D47367" w:rsidR="00E748CF" w:rsidRPr="00A23542" w:rsidDel="004A637B" w:rsidRDefault="00E748CF">
      <w:pPr>
        <w:rPr>
          <w:del w:id="91" w:author="USA" w:date="2025-08-18T16:35:00Z" w16du:dateUtc="2025-08-18T20:35:00Z"/>
          <w:highlight w:val="yellow"/>
        </w:rPr>
      </w:pPr>
    </w:p>
    <w:p w14:paraId="0B1EF2EC" w14:textId="44DAA8D3" w:rsidR="00E748CF" w:rsidRPr="00A23542" w:rsidDel="004A637B" w:rsidRDefault="00E748CF" w:rsidP="00E748CF">
      <w:pPr>
        <w:rPr>
          <w:del w:id="92" w:author="USA" w:date="2025-08-18T16:35:00Z" w16du:dateUtc="2025-08-18T20:35:00Z"/>
          <w:i/>
          <w:iCs/>
          <w:highlight w:val="yellow"/>
        </w:rPr>
      </w:pPr>
      <w:del w:id="93" w:author="USA" w:date="2025-08-18T16:35:00Z" w16du:dateUtc="2025-08-18T20:35:00Z">
        <w:r w:rsidRPr="00A23542" w:rsidDel="004A637B">
          <w:rPr>
            <w:i/>
            <w:iCs/>
            <w:highlight w:val="yellow"/>
          </w:rPr>
          <w:delText>(No additional changes prior to this section)</w:delText>
        </w:r>
      </w:del>
    </w:p>
    <w:p w14:paraId="095B3578" w14:textId="138B8870" w:rsidR="00E748CF" w:rsidRPr="00A23542" w:rsidDel="004A637B" w:rsidRDefault="00E748CF">
      <w:pPr>
        <w:rPr>
          <w:del w:id="94" w:author="USA" w:date="2025-08-18T16:35:00Z" w16du:dateUtc="2025-08-18T20:35:00Z"/>
          <w:highlight w:val="yellow"/>
        </w:rPr>
      </w:pPr>
    </w:p>
    <w:p w14:paraId="79BE4F0A" w14:textId="39DC4D25" w:rsidR="00E748CF" w:rsidRPr="00A23542" w:rsidDel="004A637B" w:rsidRDefault="00E748CF" w:rsidP="00E748CF">
      <w:pPr>
        <w:keepNext/>
        <w:keepLines/>
        <w:spacing w:before="200"/>
        <w:ind w:left="1134" w:hanging="1134"/>
        <w:textAlignment w:val="baseline"/>
        <w:outlineLvl w:val="1"/>
        <w:rPr>
          <w:del w:id="95" w:author="USA" w:date="2025-08-18T16:35:00Z" w16du:dateUtc="2025-08-18T20:35:00Z"/>
          <w:rFonts w:eastAsia="Batang"/>
          <w:b/>
          <w:highlight w:val="yellow"/>
        </w:rPr>
      </w:pPr>
      <w:bookmarkStart w:id="96" w:name="_Ref498497785"/>
      <w:bookmarkStart w:id="97" w:name="_Toc96428241"/>
      <w:bookmarkStart w:id="98" w:name="_Toc916265"/>
      <w:bookmarkStart w:id="99" w:name="_Toc48639559"/>
      <w:bookmarkStart w:id="100" w:name="_Toc197413922"/>
      <w:bookmarkStart w:id="101" w:name="_Toc197414932"/>
      <w:bookmarkStart w:id="102" w:name="_Toc197415812"/>
      <w:bookmarkStart w:id="103" w:name="_Toc470591017"/>
      <w:del w:id="104" w:author="USA" w:date="2025-08-18T16:35:00Z" w16du:dateUtc="2025-08-18T20:35:00Z">
        <w:r w:rsidRPr="00A23542" w:rsidDel="004A637B">
          <w:rPr>
            <w:rFonts w:eastAsia="Batang"/>
            <w:b/>
            <w:highlight w:val="yellow"/>
          </w:rPr>
          <w:delText>A6-3.1</w:delText>
        </w:r>
        <w:r w:rsidRPr="00A23542" w:rsidDel="004A637B">
          <w:rPr>
            <w:rFonts w:eastAsia="Batang"/>
            <w:b/>
            <w:highlight w:val="yellow"/>
          </w:rPr>
          <w:tab/>
          <w:delText>Composition</w:delText>
        </w:r>
        <w:bookmarkEnd w:id="96"/>
        <w:bookmarkEnd w:id="97"/>
        <w:bookmarkEnd w:id="98"/>
        <w:bookmarkEnd w:id="99"/>
        <w:bookmarkEnd w:id="100"/>
        <w:bookmarkEnd w:id="101"/>
        <w:bookmarkEnd w:id="102"/>
        <w:r w:rsidRPr="00A23542" w:rsidDel="004A637B">
          <w:rPr>
            <w:rFonts w:eastAsia="Batang"/>
            <w:b/>
            <w:highlight w:val="yellow"/>
          </w:rPr>
          <w:delText xml:space="preserve"> </w:delText>
        </w:r>
        <w:bookmarkEnd w:id="103"/>
      </w:del>
    </w:p>
    <w:p w14:paraId="14EB2B45" w14:textId="2EF52017" w:rsidR="00E748CF" w:rsidRPr="00A23542" w:rsidDel="004A637B" w:rsidRDefault="00E748CF" w:rsidP="00E748CF">
      <w:pPr>
        <w:textAlignment w:val="baseline"/>
        <w:rPr>
          <w:del w:id="105" w:author="USA" w:date="2025-08-18T16:35:00Z" w16du:dateUtc="2025-08-18T20:35:00Z"/>
          <w:rFonts w:eastAsia="Batang"/>
          <w:highlight w:val="yellow"/>
        </w:rPr>
      </w:pPr>
      <w:del w:id="106" w:author="USA" w:date="2025-08-18T16:35:00Z" w16du:dateUtc="2025-08-18T20:35:00Z">
        <w:r w:rsidRPr="00A23542" w:rsidDel="004A637B">
          <w:rPr>
            <w:rFonts w:eastAsia="Batang"/>
            <w:highlight w:val="yellow"/>
          </w:rPr>
          <w:delText>The Class B “CS” AIS should comprise:</w:delText>
        </w:r>
      </w:del>
    </w:p>
    <w:p w14:paraId="1CE7BAA1" w14:textId="13160390" w:rsidR="00E748CF" w:rsidRPr="00A23542" w:rsidDel="004A637B" w:rsidRDefault="00E748CF" w:rsidP="00E748CF">
      <w:pPr>
        <w:tabs>
          <w:tab w:val="left" w:pos="2608"/>
          <w:tab w:val="left" w:pos="3345"/>
        </w:tabs>
        <w:spacing w:before="80"/>
        <w:ind w:left="1134" w:hanging="1134"/>
        <w:textAlignment w:val="baseline"/>
        <w:rPr>
          <w:del w:id="107" w:author="USA" w:date="2025-08-18T16:35:00Z" w16du:dateUtc="2025-08-18T20:35:00Z"/>
          <w:rFonts w:eastAsia="Batang"/>
          <w:highlight w:val="yellow"/>
        </w:rPr>
      </w:pPr>
      <w:del w:id="108" w:author="USA" w:date="2025-08-18T16:35:00Z" w16du:dateUtc="2025-08-18T20:35:00Z">
        <w:r w:rsidRPr="00A23542" w:rsidDel="004A637B">
          <w:rPr>
            <w:rFonts w:eastAsia="Batang"/>
            <w:highlight w:val="yellow"/>
          </w:rPr>
          <w:delText>–</w:delText>
        </w:r>
        <w:r w:rsidRPr="00A23542" w:rsidDel="004A637B">
          <w:rPr>
            <w:rFonts w:eastAsia="Batang"/>
            <w:highlight w:val="yellow"/>
          </w:rPr>
          <w:tab/>
          <w:delText>A communication processor, capable of operating in a part of the VHF maritime mobile service (MMS) frequency band, in support of short-range, VHF, applications.</w:delText>
        </w:r>
      </w:del>
    </w:p>
    <w:p w14:paraId="00EF6DB0" w14:textId="6931CE53" w:rsidR="00E748CF" w:rsidRPr="00A23542" w:rsidDel="004A637B" w:rsidRDefault="00E748CF" w:rsidP="00E748CF">
      <w:pPr>
        <w:tabs>
          <w:tab w:val="left" w:pos="2608"/>
          <w:tab w:val="left" w:pos="3345"/>
        </w:tabs>
        <w:spacing w:before="80"/>
        <w:ind w:left="1134" w:hanging="1134"/>
        <w:textAlignment w:val="baseline"/>
        <w:rPr>
          <w:del w:id="109" w:author="USA" w:date="2025-08-18T16:35:00Z" w16du:dateUtc="2025-08-18T20:35:00Z"/>
          <w:rFonts w:eastAsia="Batang"/>
          <w:highlight w:val="yellow"/>
        </w:rPr>
      </w:pPr>
      <w:del w:id="110" w:author="USA" w:date="2025-08-18T16:35:00Z" w16du:dateUtc="2025-08-18T20:35:00Z">
        <w:r w:rsidRPr="00A23542" w:rsidDel="004A637B">
          <w:rPr>
            <w:rFonts w:eastAsia="Batang"/>
            <w:highlight w:val="yellow"/>
          </w:rPr>
          <w:delText>–</w:delText>
        </w:r>
        <w:r w:rsidRPr="00A23542" w:rsidDel="004A637B">
          <w:rPr>
            <w:rFonts w:eastAsia="Batang"/>
            <w:highlight w:val="yellow"/>
          </w:rPr>
          <w:tab/>
          <w:delText xml:space="preserve">At least one transmitter and </w:delText>
        </w:r>
      </w:del>
      <w:ins w:id="111" w:author="Johnny Schultz" w:date="2025-07-09T16:42:00Z" w16du:dateUtc="2025-07-09T20:42:00Z">
        <w:del w:id="112" w:author="USA" w:date="2025-08-18T16:35:00Z" w16du:dateUtc="2025-08-18T20:35:00Z">
          <w:r w:rsidRPr="00A23542" w:rsidDel="004A637B">
            <w:rPr>
              <w:rFonts w:eastAsia="Batang"/>
              <w:highlight w:val="yellow"/>
            </w:rPr>
            <w:delText>three</w:delText>
          </w:r>
        </w:del>
      </w:ins>
      <w:del w:id="113" w:author="USA" w:date="2025-08-18T16:35:00Z" w16du:dateUtc="2025-08-18T20:35:00Z">
        <w:r w:rsidRPr="00A23542" w:rsidDel="004A637B">
          <w:rPr>
            <w:rFonts w:eastAsia="Batang"/>
            <w:highlight w:val="yellow"/>
          </w:rPr>
          <w:delText xml:space="preserve">two receiving processes for </w:delText>
        </w:r>
      </w:del>
      <w:ins w:id="114" w:author="Johnny Schultz" w:date="2025-07-09T16:42:00Z" w16du:dateUtc="2025-07-09T20:42:00Z">
        <w:del w:id="115" w:author="USA" w:date="2025-08-18T16:35:00Z" w16du:dateUtc="2025-08-18T20:35:00Z">
          <w:r w:rsidRPr="00A23542" w:rsidDel="004A637B">
            <w:rPr>
              <w:rFonts w:eastAsia="Batang"/>
              <w:highlight w:val="yellow"/>
            </w:rPr>
            <w:delText>AIS</w:delText>
          </w:r>
        </w:del>
      </w:ins>
      <w:del w:id="116" w:author="USA" w:date="2025-08-18T16:35:00Z" w16du:dateUtc="2025-08-18T20:35:00Z">
        <w:r w:rsidRPr="00A23542" w:rsidDel="004A637B">
          <w:rPr>
            <w:rFonts w:eastAsia="Batang"/>
            <w:highlight w:val="yellow"/>
          </w:rPr>
          <w:delText xml:space="preserve">TDMA. The </w:delText>
        </w:r>
      </w:del>
      <w:ins w:id="117" w:author="Johnny Schultz" w:date="2025-07-09T16:47:00Z" w16du:dateUtc="2025-07-09T20:47:00Z">
        <w:del w:id="118" w:author="USA" w:date="2025-08-18T16:35:00Z" w16du:dateUtc="2025-08-18T20:35:00Z">
          <w:r w:rsidRPr="00A23542" w:rsidDel="004A637B">
            <w:rPr>
              <w:rFonts w:eastAsia="Batang"/>
              <w:highlight w:val="yellow"/>
            </w:rPr>
            <w:delText>three</w:delText>
          </w:r>
        </w:del>
      </w:ins>
      <w:del w:id="119" w:author="USA" w:date="2025-08-18T16:35:00Z" w16du:dateUtc="2025-08-18T20:35:00Z">
        <w:r w:rsidRPr="00A23542" w:rsidDel="004A637B">
          <w:rPr>
            <w:rFonts w:eastAsia="Batang"/>
            <w:highlight w:val="yellow"/>
          </w:rPr>
          <w:delText xml:space="preserve">two </w:delText>
        </w:r>
      </w:del>
      <w:ins w:id="120" w:author="Johnny Schultz" w:date="2025-07-09T16:42:00Z" w16du:dateUtc="2025-07-09T20:42:00Z">
        <w:del w:id="121" w:author="USA" w:date="2025-08-18T16:35:00Z" w16du:dateUtc="2025-08-18T20:35:00Z">
          <w:r w:rsidRPr="00A23542" w:rsidDel="004A637B">
            <w:rPr>
              <w:rFonts w:eastAsia="Batang"/>
              <w:highlight w:val="yellow"/>
            </w:rPr>
            <w:delText>AIS</w:delText>
          </w:r>
        </w:del>
      </w:ins>
      <w:del w:id="122" w:author="USA" w:date="2025-08-18T16:35:00Z" w16du:dateUtc="2025-08-18T20:35:00Z">
        <w:r w:rsidRPr="00A23542" w:rsidDel="004A637B">
          <w:rPr>
            <w:rFonts w:eastAsia="Batang"/>
            <w:highlight w:val="yellow"/>
          </w:rPr>
          <w:delText>TDMA receiving processes should work independently and simultaneously on AIS channels A</w:delText>
        </w:r>
      </w:del>
      <w:ins w:id="123" w:author="Johnny Schultz" w:date="2025-07-09T16:46:00Z" w16du:dateUtc="2025-07-09T20:46:00Z">
        <w:del w:id="124" w:author="USA" w:date="2025-08-18T16:35:00Z" w16du:dateUtc="2025-08-18T20:35:00Z">
          <w:r w:rsidRPr="00A23542" w:rsidDel="004A637B">
            <w:rPr>
              <w:rFonts w:eastAsia="Batang"/>
              <w:highlight w:val="yellow"/>
            </w:rPr>
            <w:delText>,</w:delText>
          </w:r>
        </w:del>
      </w:ins>
      <w:del w:id="125" w:author="USA" w:date="2025-08-18T16:35:00Z" w16du:dateUtc="2025-08-18T20:35:00Z">
        <w:r w:rsidRPr="00A23542" w:rsidDel="004A637B">
          <w:rPr>
            <w:rFonts w:eastAsia="Batang"/>
            <w:highlight w:val="yellow"/>
          </w:rPr>
          <w:delText xml:space="preserve"> and B</w:delText>
        </w:r>
      </w:del>
      <w:ins w:id="126" w:author="Johnny Schultz" w:date="2025-07-09T16:42:00Z" w16du:dateUtc="2025-07-09T20:42:00Z">
        <w:del w:id="127" w:author="USA" w:date="2025-08-18T16:35:00Z" w16du:dateUtc="2025-08-18T20:35:00Z">
          <w:r w:rsidRPr="00A23542" w:rsidDel="004A637B">
            <w:rPr>
              <w:rFonts w:eastAsia="Batang"/>
              <w:highlight w:val="yellow"/>
            </w:rPr>
            <w:delText xml:space="preserve">, and </w:delText>
          </w:r>
        </w:del>
      </w:ins>
      <w:ins w:id="128" w:author="Johnny Schultz" w:date="2025-07-09T16:43:00Z" w16du:dateUtc="2025-07-09T20:43:00Z">
        <w:del w:id="129" w:author="USA" w:date="2025-08-18T16:35:00Z" w16du:dateUtc="2025-08-18T20:35:00Z">
          <w:r w:rsidRPr="00A23542" w:rsidDel="004A637B">
            <w:rPr>
              <w:rFonts w:eastAsia="Batang"/>
              <w:highlight w:val="yellow"/>
            </w:rPr>
            <w:delText>2006</w:delText>
          </w:r>
        </w:del>
      </w:ins>
      <w:del w:id="130" w:author="USA" w:date="2025-08-18T16:35:00Z" w16du:dateUtc="2025-08-18T20:35:00Z">
        <w:r w:rsidRPr="00A23542" w:rsidDel="004A637B">
          <w:rPr>
            <w:rFonts w:eastAsia="Batang"/>
            <w:highlight w:val="yellow"/>
          </w:rPr>
          <w:delText>.</w:delText>
        </w:r>
      </w:del>
    </w:p>
    <w:p w14:paraId="7C4F9914" w14:textId="0E09222C" w:rsidR="00E748CF" w:rsidRPr="00A23542" w:rsidDel="004A637B" w:rsidRDefault="00E748CF" w:rsidP="00E748CF">
      <w:pPr>
        <w:tabs>
          <w:tab w:val="left" w:pos="2608"/>
          <w:tab w:val="left" w:pos="3345"/>
        </w:tabs>
        <w:spacing w:before="80"/>
        <w:ind w:left="1134" w:hanging="1134"/>
        <w:textAlignment w:val="baseline"/>
        <w:rPr>
          <w:del w:id="131" w:author="USA" w:date="2025-08-18T16:35:00Z" w16du:dateUtc="2025-08-18T20:35:00Z"/>
          <w:rFonts w:eastAsia="Batang"/>
          <w:highlight w:val="yellow"/>
        </w:rPr>
      </w:pPr>
      <w:del w:id="132" w:author="USA" w:date="2025-08-18T16:35:00Z" w16du:dateUtc="2025-08-18T20:35:00Z">
        <w:r w:rsidRPr="00A23542" w:rsidDel="004A637B">
          <w:rPr>
            <w:rFonts w:eastAsia="Batang"/>
            <w:highlight w:val="yellow"/>
          </w:rPr>
          <w:delText>–</w:delText>
        </w:r>
        <w:r w:rsidRPr="00A23542" w:rsidDel="004A637B">
          <w:rPr>
            <w:rFonts w:eastAsia="Batang"/>
            <w:highlight w:val="yellow"/>
          </w:rPr>
          <w:tab/>
          <w:delText xml:space="preserve">An internal GNSS position sensor, which provides a resolution of one ten thousandth of a minute of arc and uses the WGS-84 datum (see § </w:delText>
        </w:r>
      </w:del>
      <w:ins w:id="133" w:author="Bober, Stefan" w:date="2024-05-20T10:04:00Z">
        <w:del w:id="134" w:author="USA" w:date="2025-08-18T16:35:00Z" w16du:dateUtc="2025-08-18T20:35:00Z">
          <w:r w:rsidRPr="00A23542" w:rsidDel="004A637B">
            <w:rPr>
              <w:rFonts w:eastAsia="Batang"/>
              <w:highlight w:val="yellow"/>
            </w:rPr>
            <w:delText>A6-</w:delText>
          </w:r>
        </w:del>
      </w:ins>
      <w:del w:id="135" w:author="USA" w:date="2025-08-18T16:35:00Z" w16du:dateUtc="2025-08-18T20:35:00Z">
        <w:r w:rsidRPr="00A23542" w:rsidDel="004A637B">
          <w:rPr>
            <w:rFonts w:eastAsia="Batang"/>
            <w:highlight w:val="yellow"/>
          </w:rPr>
          <w:delText>3.3).</w:delText>
        </w:r>
      </w:del>
    </w:p>
    <w:p w14:paraId="14B0918D" w14:textId="77777777" w:rsidR="00E748CF" w:rsidRPr="00A23542" w:rsidRDefault="00E748CF" w:rsidP="00E748CF">
      <w:pPr>
        <w:rPr>
          <w:ins w:id="136" w:author="Johnny Schultz" w:date="2025-07-10T12:36:00Z" w16du:dateUtc="2025-07-10T16:36:00Z"/>
          <w:highlight w:val="yellow"/>
        </w:rPr>
      </w:pPr>
    </w:p>
    <w:p w14:paraId="54CC81D9" w14:textId="2C993E14" w:rsidR="00E748CF" w:rsidRPr="00A23542" w:rsidDel="003225E4" w:rsidRDefault="00E748CF" w:rsidP="00E748CF">
      <w:pPr>
        <w:rPr>
          <w:del w:id="137" w:author="USA" w:date="2025-08-19T09:05:00Z" w16du:dateUtc="2025-08-19T13:05:00Z"/>
          <w:highlight w:val="yellow"/>
        </w:rPr>
      </w:pPr>
    </w:p>
    <w:p w14:paraId="449E4171" w14:textId="620D68E9" w:rsidR="00E748CF" w:rsidRPr="00A23542" w:rsidDel="004A637B" w:rsidRDefault="00E748CF" w:rsidP="00E748CF">
      <w:pPr>
        <w:keepNext/>
        <w:keepLines/>
        <w:spacing w:before="200"/>
        <w:ind w:left="1134" w:hanging="1134"/>
        <w:textAlignment w:val="baseline"/>
        <w:outlineLvl w:val="1"/>
        <w:rPr>
          <w:del w:id="138" w:author="USA" w:date="2025-08-18T16:35:00Z" w16du:dateUtc="2025-08-18T20:35:00Z"/>
          <w:rFonts w:eastAsia="Batang"/>
          <w:b/>
          <w:highlight w:val="yellow"/>
        </w:rPr>
      </w:pPr>
      <w:bookmarkStart w:id="139" w:name="_Toc96428242"/>
      <w:bookmarkStart w:id="140" w:name="_Ref40698147"/>
      <w:bookmarkStart w:id="141" w:name="_Toc48639560"/>
      <w:bookmarkStart w:id="142" w:name="_Toc197413923"/>
      <w:bookmarkStart w:id="143" w:name="_Toc197414933"/>
      <w:bookmarkStart w:id="144" w:name="_Toc197415813"/>
      <w:del w:id="145" w:author="USA" w:date="2025-08-18T16:35:00Z" w16du:dateUtc="2025-08-18T20:35:00Z">
        <w:r w:rsidRPr="00A23542" w:rsidDel="004A637B">
          <w:rPr>
            <w:rFonts w:eastAsia="Batang"/>
            <w:b/>
            <w:highlight w:val="yellow"/>
          </w:rPr>
          <w:lastRenderedPageBreak/>
          <w:delText>A6-3.2</w:delText>
        </w:r>
        <w:r w:rsidRPr="00A23542" w:rsidDel="004A637B">
          <w:rPr>
            <w:rFonts w:eastAsia="Batang"/>
            <w:b/>
            <w:highlight w:val="yellow"/>
          </w:rPr>
          <w:tab/>
          <w:delText>Operating frequency channels</w:delText>
        </w:r>
        <w:bookmarkEnd w:id="139"/>
        <w:bookmarkEnd w:id="140"/>
        <w:bookmarkEnd w:id="141"/>
        <w:bookmarkEnd w:id="142"/>
        <w:bookmarkEnd w:id="143"/>
        <w:bookmarkEnd w:id="144"/>
      </w:del>
    </w:p>
    <w:p w14:paraId="06415D34" w14:textId="0419EAC4" w:rsidR="00E748CF" w:rsidRPr="00A23542" w:rsidDel="004A637B" w:rsidRDefault="00E748CF" w:rsidP="00E748CF">
      <w:pPr>
        <w:textAlignment w:val="baseline"/>
        <w:rPr>
          <w:del w:id="146" w:author="USA" w:date="2025-08-18T16:35:00Z" w16du:dateUtc="2025-08-18T20:35:00Z"/>
          <w:rFonts w:eastAsia="Batang"/>
          <w:highlight w:val="yellow"/>
        </w:rPr>
      </w:pPr>
      <w:del w:id="147" w:author="USA" w:date="2025-08-18T16:35:00Z" w16du:dateUtc="2025-08-18T20:35:00Z">
        <w:r w:rsidRPr="00A23542" w:rsidDel="004A637B">
          <w:rPr>
            <w:rFonts w:eastAsia="Batang"/>
            <w:highlight w:val="yellow"/>
          </w:rPr>
          <w:delText>The Class B “CS” AIS station should operate at AIS 1 and AIS 2</w:delText>
        </w:r>
      </w:del>
      <w:ins w:id="148" w:author="Johnny Schultz" w:date="2025-07-10T12:23:00Z" w16du:dateUtc="2025-07-10T16:23:00Z">
        <w:del w:id="149" w:author="USA" w:date="2025-08-18T16:35:00Z" w16du:dateUtc="2025-08-18T20:35:00Z">
          <w:r w:rsidRPr="00A23542" w:rsidDel="004A637B">
            <w:rPr>
              <w:rFonts w:eastAsia="Batang"/>
              <w:highlight w:val="yellow"/>
            </w:rPr>
            <w:delText xml:space="preserve"> and </w:delText>
          </w:r>
        </w:del>
      </w:ins>
      <w:ins w:id="150" w:author="Johnny Schultz" w:date="2025-07-10T12:30:00Z" w16du:dateUtc="2025-07-10T16:30:00Z">
        <w:del w:id="151" w:author="USA" w:date="2025-08-18T16:35:00Z" w16du:dateUtc="2025-08-18T20:35:00Z">
          <w:r w:rsidRPr="00A23542" w:rsidDel="004A637B">
            <w:rPr>
              <w:rFonts w:eastAsia="Batang"/>
              <w:highlight w:val="yellow"/>
              <w:lang w:eastAsia="ja-JP"/>
            </w:rPr>
            <w:delText>channel 2006 (160.9 MHz) for reception of transmissions by AMRD Group B using AIS technology in accordance with Recommendation ITU-R M.2135.</w:delText>
          </w:r>
        </w:del>
      </w:ins>
      <w:del w:id="152" w:author="USA" w:date="2025-08-18T16:35:00Z" w16du:dateUtc="2025-08-18T20:35:00Z">
        <w:r w:rsidRPr="00A23542" w:rsidDel="004A637B">
          <w:rPr>
            <w:rFonts w:eastAsia="Batang"/>
            <w:highlight w:val="yellow"/>
          </w:rPr>
          <w:delText xml:space="preserve"> </w:delText>
        </w:r>
      </w:del>
    </w:p>
    <w:p w14:paraId="4A06963C" w14:textId="71501294" w:rsidR="00E748CF" w:rsidRPr="00A23542" w:rsidDel="004A637B" w:rsidRDefault="00E748CF">
      <w:pPr>
        <w:rPr>
          <w:del w:id="153" w:author="USA" w:date="2025-08-18T16:35:00Z" w16du:dateUtc="2025-08-18T20:35:00Z"/>
          <w:highlight w:val="yellow"/>
        </w:rPr>
      </w:pPr>
    </w:p>
    <w:p w14:paraId="6DE2E8FB" w14:textId="3117AAB4" w:rsidR="00E748CF" w:rsidRPr="00A3763E" w:rsidDel="004A637B" w:rsidRDefault="00E748CF" w:rsidP="00E748CF">
      <w:pPr>
        <w:rPr>
          <w:del w:id="154" w:author="USA" w:date="2025-08-18T16:35:00Z" w16du:dateUtc="2025-08-18T20:35:00Z"/>
          <w:i/>
          <w:iCs/>
        </w:rPr>
      </w:pPr>
      <w:del w:id="155" w:author="USA" w:date="2025-08-18T16:35:00Z" w16du:dateUtc="2025-08-18T20:35:00Z">
        <w:r w:rsidRPr="00A23542" w:rsidDel="004A637B">
          <w:rPr>
            <w:i/>
            <w:iCs/>
            <w:highlight w:val="yellow"/>
          </w:rPr>
          <w:delText>(No additional changes prior to this section)</w:delText>
        </w:r>
      </w:del>
    </w:p>
    <w:p w14:paraId="512E0782" w14:textId="77777777" w:rsidR="00E748CF" w:rsidRDefault="00E748CF"/>
    <w:p w14:paraId="5CC7F394" w14:textId="77777777" w:rsidR="00E748CF" w:rsidRPr="009568B2" w:rsidRDefault="00E748CF" w:rsidP="00E748CF">
      <w:pPr>
        <w:keepNext/>
        <w:keepLines/>
        <w:spacing w:before="200"/>
        <w:ind w:left="1134" w:hanging="1134"/>
        <w:textAlignment w:val="baseline"/>
        <w:outlineLvl w:val="3"/>
        <w:rPr>
          <w:rFonts w:eastAsia="Batang"/>
          <w:b/>
        </w:rPr>
      </w:pPr>
      <w:r w:rsidRPr="009568B2">
        <w:rPr>
          <w:rFonts w:eastAsia="Batang"/>
          <w:b/>
        </w:rPr>
        <w:t>A6-4.2.1.1</w:t>
      </w:r>
      <w:r w:rsidRPr="009568B2">
        <w:rPr>
          <w:rFonts w:eastAsia="Batang"/>
          <w:b/>
        </w:rPr>
        <w:tab/>
        <w:t>Dual channel operation</w:t>
      </w:r>
    </w:p>
    <w:p w14:paraId="7DD85DE3" w14:textId="2558F7FA" w:rsidR="00E748CF" w:rsidRPr="009568B2" w:rsidRDefault="00E748CF" w:rsidP="00E748CF">
      <w:pPr>
        <w:textAlignment w:val="baseline"/>
        <w:rPr>
          <w:rFonts w:eastAsia="Batang"/>
        </w:rPr>
      </w:pPr>
      <w:r w:rsidRPr="009568B2">
        <w:rPr>
          <w:rFonts w:eastAsia="Batang"/>
        </w:rPr>
        <w:t xml:space="preserve">The AIS should be capable of operating on two parallel channels in accordance with § A6-4.41. Two separate TDMA receive channels or processes should be used to simultaneously receive information on two independent frequency channels. One TDMA transmitter should be used to alternate TDMA transmissions on two independent frequency channels. </w:t>
      </w:r>
    </w:p>
    <w:p w14:paraId="7096C798" w14:textId="16A5B87A" w:rsidR="00E748CF" w:rsidRPr="009568B2" w:rsidDel="001561AA" w:rsidRDefault="00E748CF" w:rsidP="00E748CF">
      <w:pPr>
        <w:textAlignment w:val="baseline"/>
        <w:rPr>
          <w:del w:id="156" w:author="USA" w:date="2025-08-18T16:53:00Z" w16du:dateUtc="2025-08-18T20:53:00Z"/>
          <w:rFonts w:eastAsia="Batang"/>
        </w:rPr>
      </w:pPr>
      <w:del w:id="157" w:author="USA" w:date="2025-08-28T10:20:00Z" w16du:dateUtc="2025-08-28T14:20:00Z">
        <w:r w:rsidRPr="009568B2" w:rsidDel="00A23542">
          <w:rPr>
            <w:rFonts w:eastAsia="Batang"/>
          </w:rPr>
          <w:delText>D</w:delText>
        </w:r>
      </w:del>
      <w:del w:id="158" w:author="USA" w:date="2025-08-18T16:53:00Z" w16du:dateUtc="2025-08-18T20:53:00Z">
        <w:r w:rsidRPr="009568B2" w:rsidDel="001561AA">
          <w:rPr>
            <w:rFonts w:eastAsia="Batang"/>
          </w:rPr>
          <w:delText>ata transmissions should default to AIS 1 and AIS 2 unless otherwise specified by a competent authority, as described in § A6-4.4.1 and § A6-4.6.</w:delText>
        </w:r>
      </w:del>
    </w:p>
    <w:p w14:paraId="471BBE35" w14:textId="77777777" w:rsidR="008E0072" w:rsidRDefault="008E0072" w:rsidP="001561AA">
      <w:pPr>
        <w:textAlignment w:val="baseline"/>
      </w:pPr>
    </w:p>
    <w:p w14:paraId="0E5CDAB0" w14:textId="77777777" w:rsidR="008E0072" w:rsidRPr="00A3763E" w:rsidRDefault="008E0072" w:rsidP="008E0072">
      <w:pPr>
        <w:rPr>
          <w:i/>
          <w:iCs/>
        </w:rPr>
      </w:pPr>
      <w:r w:rsidRPr="00A3763E">
        <w:rPr>
          <w:i/>
          <w:iCs/>
        </w:rPr>
        <w:t>(No additional changes prior to this section)</w:t>
      </w:r>
    </w:p>
    <w:p w14:paraId="1B3E46D7" w14:textId="77777777" w:rsidR="008E0072" w:rsidRDefault="008E0072" w:rsidP="008E0072"/>
    <w:p w14:paraId="6805A0CF" w14:textId="77777777" w:rsidR="008E0072" w:rsidRPr="008E0072" w:rsidRDefault="008E0072" w:rsidP="008E0072">
      <w:pPr>
        <w:keepNext/>
        <w:keepLines/>
        <w:spacing w:before="200"/>
        <w:ind w:left="1134" w:hanging="1134"/>
        <w:textAlignment w:val="baseline"/>
        <w:outlineLvl w:val="1"/>
        <w:rPr>
          <w:rFonts w:eastAsia="Batang"/>
          <w:b/>
        </w:rPr>
      </w:pPr>
      <w:bookmarkStart w:id="159" w:name="_Toc48639575"/>
      <w:bookmarkStart w:id="160" w:name="_Toc197413952"/>
      <w:bookmarkStart w:id="161" w:name="_Toc197414962"/>
      <w:bookmarkStart w:id="162" w:name="_Toc197415842"/>
      <w:r w:rsidRPr="008E0072">
        <w:rPr>
          <w:rFonts w:eastAsia="Batang"/>
          <w:b/>
        </w:rPr>
        <w:t>A7-3.1</w:t>
      </w:r>
      <w:r w:rsidRPr="008E0072">
        <w:rPr>
          <w:rFonts w:eastAsia="Batang"/>
          <w:b/>
        </w:rPr>
        <w:tab/>
        <w:t>Messages 1, 2, 3: Position reports</w:t>
      </w:r>
      <w:bookmarkEnd w:id="159"/>
      <w:bookmarkEnd w:id="160"/>
      <w:bookmarkEnd w:id="161"/>
      <w:bookmarkEnd w:id="162"/>
    </w:p>
    <w:p w14:paraId="3AF704F5" w14:textId="77777777" w:rsidR="008E0072" w:rsidRPr="008E0072" w:rsidRDefault="008E0072" w:rsidP="008E0072">
      <w:pPr>
        <w:jc w:val="both"/>
        <w:textAlignment w:val="baseline"/>
        <w:rPr>
          <w:rFonts w:eastAsia="Batang"/>
        </w:rPr>
      </w:pPr>
      <w:r w:rsidRPr="008E0072">
        <w:rPr>
          <w:rFonts w:eastAsia="Batang"/>
        </w:rPr>
        <w:t>The position report should be output periodically by mobile stations.</w:t>
      </w:r>
    </w:p>
    <w:p w14:paraId="31860A17" w14:textId="7066F1DC" w:rsidR="008E0072" w:rsidRPr="008E0072" w:rsidRDefault="008E0072" w:rsidP="008E0072">
      <w:pPr>
        <w:keepNext/>
        <w:spacing w:before="560" w:after="120"/>
        <w:jc w:val="center"/>
        <w:textAlignment w:val="baseline"/>
        <w:rPr>
          <w:rFonts w:eastAsia="Batang"/>
          <w:caps/>
          <w:sz w:val="20"/>
        </w:rPr>
      </w:pPr>
      <w:r w:rsidRPr="008E0072">
        <w:rPr>
          <w:rFonts w:eastAsia="Batang"/>
          <w:caps/>
          <w:sz w:val="20"/>
        </w:rPr>
        <w:t>TABLE A7-3</w:t>
      </w:r>
      <w:r w:rsidRPr="008E0072">
        <w:rPr>
          <w:rFonts w:eastAsia="Batang"/>
          <w:caps/>
          <w:position w:val="6"/>
          <w:sz w:val="14"/>
          <w:szCs w:val="14"/>
        </w:rPr>
        <w:footnoteReference w:id="1"/>
      </w: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4A0" w:firstRow="1" w:lastRow="0" w:firstColumn="1" w:lastColumn="0" w:noHBand="0" w:noVBand="1"/>
      </w:tblPr>
      <w:tblGrid>
        <w:gridCol w:w="1701"/>
        <w:gridCol w:w="1533"/>
        <w:gridCol w:w="6405"/>
      </w:tblGrid>
      <w:tr w:rsidR="008E0072" w:rsidRPr="008E0072" w14:paraId="11AEEEBF" w14:textId="77777777" w:rsidTr="00182717">
        <w:trPr>
          <w:tblHeader/>
          <w:jc w:val="center"/>
        </w:trPr>
        <w:tc>
          <w:tcPr>
            <w:tcW w:w="1701" w:type="dxa"/>
            <w:shd w:val="clear" w:color="auto" w:fill="FFFFFF"/>
            <w:vAlign w:val="center"/>
          </w:tcPr>
          <w:p w14:paraId="7E3DDB16" w14:textId="77777777" w:rsidR="008E0072" w:rsidRPr="008E0072" w:rsidRDefault="008E0072" w:rsidP="008E0072">
            <w:pPr>
              <w:keepNext/>
              <w:spacing w:before="80" w:after="80"/>
              <w:jc w:val="center"/>
              <w:textAlignment w:val="baseline"/>
              <w:rPr>
                <w:rFonts w:ascii="Times New Roman Bold" w:eastAsia="Batang" w:hAnsi="Times New Roman Bold" w:cs="Times New Roman Bold"/>
                <w:b/>
                <w:sz w:val="20"/>
              </w:rPr>
            </w:pPr>
            <w:r w:rsidRPr="008E0072">
              <w:rPr>
                <w:rFonts w:ascii="Times New Roman Bold" w:eastAsia="Batang" w:hAnsi="Times New Roman Bold" w:cs="Times New Roman Bold"/>
                <w:b/>
                <w:sz w:val="20"/>
              </w:rPr>
              <w:t>Parameter</w:t>
            </w:r>
          </w:p>
        </w:tc>
        <w:tc>
          <w:tcPr>
            <w:tcW w:w="1533" w:type="dxa"/>
            <w:shd w:val="clear" w:color="auto" w:fill="FFFFFF"/>
            <w:vAlign w:val="center"/>
          </w:tcPr>
          <w:p w14:paraId="260AC6D1" w14:textId="77777777" w:rsidR="008E0072" w:rsidRPr="008E0072" w:rsidRDefault="008E0072" w:rsidP="008E0072">
            <w:pPr>
              <w:keepNext/>
              <w:spacing w:before="80" w:after="80"/>
              <w:jc w:val="center"/>
              <w:textAlignment w:val="baseline"/>
              <w:rPr>
                <w:rFonts w:ascii="Times New Roman Bold" w:eastAsia="Batang" w:hAnsi="Times New Roman Bold" w:cs="Times New Roman Bold"/>
                <w:b/>
                <w:sz w:val="20"/>
              </w:rPr>
            </w:pPr>
            <w:r w:rsidRPr="008E0072">
              <w:rPr>
                <w:rFonts w:ascii="Times New Roman Bold" w:eastAsia="Batang" w:hAnsi="Times New Roman Bold" w:cs="Times New Roman Bold"/>
                <w:b/>
                <w:sz w:val="20"/>
              </w:rPr>
              <w:t>Number of bits</w:t>
            </w:r>
          </w:p>
        </w:tc>
        <w:tc>
          <w:tcPr>
            <w:tcW w:w="6405" w:type="dxa"/>
            <w:shd w:val="clear" w:color="auto" w:fill="FFFFFF"/>
            <w:vAlign w:val="center"/>
          </w:tcPr>
          <w:p w14:paraId="067A0217" w14:textId="77777777" w:rsidR="008E0072" w:rsidRPr="008E0072" w:rsidRDefault="008E0072" w:rsidP="008E0072">
            <w:pPr>
              <w:keepNext/>
              <w:spacing w:before="80" w:after="80"/>
              <w:jc w:val="center"/>
              <w:textAlignment w:val="baseline"/>
              <w:rPr>
                <w:rFonts w:ascii="Times New Roman Bold" w:eastAsia="Batang" w:hAnsi="Times New Roman Bold" w:cs="Times New Roman Bold"/>
                <w:b/>
                <w:sz w:val="20"/>
              </w:rPr>
            </w:pPr>
            <w:r w:rsidRPr="008E0072">
              <w:rPr>
                <w:rFonts w:ascii="Times New Roman Bold" w:eastAsia="Batang" w:hAnsi="Times New Roman Bold" w:cs="Times New Roman Bold"/>
                <w:b/>
                <w:sz w:val="20"/>
              </w:rPr>
              <w:t>Description</w:t>
            </w:r>
          </w:p>
        </w:tc>
      </w:tr>
      <w:tr w:rsidR="008E0072" w:rsidRPr="008E0072" w14:paraId="704F2905" w14:textId="77777777" w:rsidTr="00182717">
        <w:trPr>
          <w:jc w:val="center"/>
        </w:trPr>
        <w:tc>
          <w:tcPr>
            <w:tcW w:w="1701" w:type="dxa"/>
          </w:tcPr>
          <w:p w14:paraId="7F09C650"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Message ID</w:t>
            </w:r>
          </w:p>
        </w:tc>
        <w:tc>
          <w:tcPr>
            <w:tcW w:w="1533" w:type="dxa"/>
          </w:tcPr>
          <w:p w14:paraId="3509DC5B"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8E0072">
              <w:rPr>
                <w:rFonts w:eastAsia="Batang"/>
                <w:sz w:val="20"/>
              </w:rPr>
              <w:t>6</w:t>
            </w:r>
          </w:p>
        </w:tc>
        <w:tc>
          <w:tcPr>
            <w:tcW w:w="6405" w:type="dxa"/>
          </w:tcPr>
          <w:p w14:paraId="56575B1C"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Identifier for this Message 1, 2 or 3</w:t>
            </w:r>
          </w:p>
        </w:tc>
      </w:tr>
      <w:tr w:rsidR="008E0072" w:rsidRPr="008E0072" w14:paraId="146B4D0B" w14:textId="77777777" w:rsidTr="00182717">
        <w:trPr>
          <w:jc w:val="center"/>
        </w:trPr>
        <w:tc>
          <w:tcPr>
            <w:tcW w:w="1701" w:type="dxa"/>
          </w:tcPr>
          <w:p w14:paraId="27E59B94"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Repeat indicator</w:t>
            </w:r>
          </w:p>
        </w:tc>
        <w:tc>
          <w:tcPr>
            <w:tcW w:w="1533" w:type="dxa"/>
          </w:tcPr>
          <w:p w14:paraId="2E8E52DC"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8E0072">
              <w:rPr>
                <w:rFonts w:eastAsia="Batang"/>
                <w:sz w:val="20"/>
              </w:rPr>
              <w:t>2</w:t>
            </w:r>
          </w:p>
        </w:tc>
        <w:tc>
          <w:tcPr>
            <w:tcW w:w="6405" w:type="dxa"/>
          </w:tcPr>
          <w:p w14:paraId="250D9073"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Used by the repeater to indicate how many times a message has been repeated. See § 4.6.1, Annex 2; 0-3; 0 = default; 3 = do not repeat any more</w:t>
            </w:r>
          </w:p>
        </w:tc>
      </w:tr>
      <w:tr w:rsidR="008E0072" w:rsidRPr="008E0072" w14:paraId="5693C587" w14:textId="77777777" w:rsidTr="00182717">
        <w:trPr>
          <w:jc w:val="center"/>
        </w:trPr>
        <w:tc>
          <w:tcPr>
            <w:tcW w:w="1701" w:type="dxa"/>
          </w:tcPr>
          <w:p w14:paraId="73775A7D" w14:textId="38597072"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Source ID</w:t>
            </w:r>
          </w:p>
        </w:tc>
        <w:tc>
          <w:tcPr>
            <w:tcW w:w="1533" w:type="dxa"/>
          </w:tcPr>
          <w:p w14:paraId="44D74FCB"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8E0072">
              <w:rPr>
                <w:rFonts w:eastAsia="Batang"/>
                <w:sz w:val="20"/>
              </w:rPr>
              <w:t>30</w:t>
            </w:r>
          </w:p>
        </w:tc>
        <w:tc>
          <w:tcPr>
            <w:tcW w:w="6405" w:type="dxa"/>
          </w:tcPr>
          <w:p w14:paraId="131CE542" w14:textId="5A3B9210"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rPr>
            </w:pPr>
            <w:r w:rsidRPr="008E0072">
              <w:rPr>
                <w:rFonts w:eastAsia="Batang"/>
                <w:sz w:val="20"/>
              </w:rPr>
              <w:t xml:space="preserve">Number Identity (in the MMS) of the source of the message (see RR Art. </w:t>
            </w:r>
            <w:r w:rsidRPr="008E0072">
              <w:rPr>
                <w:rFonts w:eastAsia="Batang"/>
                <w:b/>
                <w:bCs/>
                <w:sz w:val="20"/>
              </w:rPr>
              <w:t>19</w:t>
            </w:r>
            <w:r w:rsidRPr="008E0072">
              <w:rPr>
                <w:rFonts w:eastAsia="Batang"/>
                <w:sz w:val="20"/>
              </w:rPr>
              <w:t xml:space="preserve"> and Rec. ITU-R M.585)</w:t>
            </w:r>
          </w:p>
        </w:tc>
      </w:tr>
      <w:tr w:rsidR="008E0072" w:rsidRPr="008E0072" w14:paraId="261A3E6B" w14:textId="77777777" w:rsidTr="00182717">
        <w:trPr>
          <w:jc w:val="center"/>
        </w:trPr>
        <w:tc>
          <w:tcPr>
            <w:tcW w:w="1701" w:type="dxa"/>
          </w:tcPr>
          <w:p w14:paraId="7E0DC0DA"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 xml:space="preserve">Navigational status </w:t>
            </w:r>
          </w:p>
        </w:tc>
        <w:tc>
          <w:tcPr>
            <w:tcW w:w="1533" w:type="dxa"/>
          </w:tcPr>
          <w:p w14:paraId="70AC7237"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8E0072">
              <w:rPr>
                <w:rFonts w:eastAsia="Batang"/>
                <w:sz w:val="20"/>
              </w:rPr>
              <w:t>4</w:t>
            </w:r>
          </w:p>
        </w:tc>
        <w:tc>
          <w:tcPr>
            <w:tcW w:w="6405" w:type="dxa"/>
          </w:tcPr>
          <w:p w14:paraId="22A68E1C" w14:textId="37DDFC2F"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0 = under way,</w:t>
            </w:r>
          </w:p>
          <w:p w14:paraId="6AA691D3"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 xml:space="preserve">1 = at anchor, </w:t>
            </w:r>
          </w:p>
          <w:p w14:paraId="13353AB3"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 xml:space="preserve">2 = not under command, </w:t>
            </w:r>
          </w:p>
          <w:p w14:paraId="7C199FD8" w14:textId="5A2068D2"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 xml:space="preserve">3 = restricted manoeuvrability, </w:t>
            </w:r>
          </w:p>
          <w:p w14:paraId="7E1611DC" w14:textId="7317C2EA" w:rsidR="008E0072" w:rsidRPr="008E0072" w:rsidRDefault="0095370B"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ins w:id="163" w:author="USA" w:date="2025-07-28T16:07:00Z" w16du:dateUtc="2025-07-28T20:07:00Z">
              <w:r w:rsidRPr="00A23542">
                <w:rPr>
                  <w:rFonts w:eastAsia="Batang"/>
                  <w:sz w:val="20"/>
                  <w:highlight w:val="yellow"/>
                </w:rPr>
                <w:t>4</w:t>
              </w:r>
              <w:r>
                <w:rPr>
                  <w:rFonts w:eastAsia="Batang"/>
                  <w:sz w:val="20"/>
                </w:rPr>
                <w:t xml:space="preserve"> </w:t>
              </w:r>
            </w:ins>
            <w:r w:rsidR="008E0072" w:rsidRPr="008E0072">
              <w:rPr>
                <w:rFonts w:eastAsia="Batang"/>
                <w:sz w:val="20"/>
              </w:rPr>
              <w:t xml:space="preserve">= constrained by her draught, </w:t>
            </w:r>
          </w:p>
          <w:p w14:paraId="2FB81072" w14:textId="151BB786" w:rsidR="008E0072" w:rsidRPr="008E0072" w:rsidRDefault="0095370B"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ins w:id="164" w:author="USA" w:date="2025-07-28T16:07:00Z" w16du:dateUtc="2025-07-28T20:07:00Z">
              <w:r w:rsidRPr="00A23542">
                <w:rPr>
                  <w:rFonts w:eastAsia="Batang"/>
                  <w:sz w:val="20"/>
                  <w:highlight w:val="yellow"/>
                </w:rPr>
                <w:t>5</w:t>
              </w:r>
              <w:r>
                <w:rPr>
                  <w:rFonts w:eastAsia="Batang"/>
                  <w:sz w:val="20"/>
                </w:rPr>
                <w:t xml:space="preserve"> </w:t>
              </w:r>
            </w:ins>
            <w:r w:rsidR="008E0072" w:rsidRPr="008E0072">
              <w:rPr>
                <w:rFonts w:eastAsia="Batang"/>
                <w:sz w:val="20"/>
              </w:rPr>
              <w:t xml:space="preserve">= moored, </w:t>
            </w:r>
          </w:p>
          <w:p w14:paraId="435BB211" w14:textId="4F78903D"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6 </w:t>
            </w:r>
            <w:ins w:id="165" w:author="USA" w:date="2025-07-28T16:07:00Z" w16du:dateUtc="2025-07-28T20:07:00Z">
              <w:r w:rsidR="0095370B" w:rsidRPr="00A23542">
                <w:rPr>
                  <w:rFonts w:eastAsia="Batang"/>
                  <w:sz w:val="20"/>
                  <w:highlight w:val="yellow"/>
                </w:rPr>
                <w:t>=</w:t>
              </w:r>
              <w:r w:rsidR="0095370B">
                <w:rPr>
                  <w:rFonts w:eastAsia="Batang"/>
                  <w:sz w:val="20"/>
                </w:rPr>
                <w:t xml:space="preserve"> </w:t>
              </w:r>
            </w:ins>
            <w:r w:rsidRPr="008E0072">
              <w:rPr>
                <w:rFonts w:eastAsia="Batang"/>
                <w:sz w:val="20"/>
              </w:rPr>
              <w:t xml:space="preserve">aground, </w:t>
            </w:r>
          </w:p>
          <w:p w14:paraId="2FCB090C" w14:textId="578B4A68"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7 = </w:t>
            </w:r>
            <w:proofErr w:type="gramStart"/>
            <w:r w:rsidRPr="008E0072">
              <w:rPr>
                <w:rFonts w:eastAsia="Batang"/>
                <w:sz w:val="20"/>
              </w:rPr>
              <w:t>engaged  fishing</w:t>
            </w:r>
            <w:proofErr w:type="gramEnd"/>
            <w:r w:rsidRPr="008E0072">
              <w:rPr>
                <w:rFonts w:eastAsia="Batang"/>
                <w:sz w:val="20"/>
              </w:rPr>
              <w:t xml:space="preserve">, </w:t>
            </w:r>
          </w:p>
          <w:p w14:paraId="1B26E728"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 xml:space="preserve">8 = under way under sailing only, </w:t>
            </w:r>
          </w:p>
          <w:p w14:paraId="3E7E9C2F" w14:textId="7AC70BF6"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lastRenderedPageBreak/>
              <w:t>9 = </w:t>
            </w:r>
            <w:ins w:id="166" w:author="USA" w:date="2025-07-28T16:04:00Z" w16du:dateUtc="2025-07-28T20:04:00Z">
              <w:r w:rsidRPr="00A23542">
                <w:rPr>
                  <w:rFonts w:eastAsia="Batang"/>
                  <w:sz w:val="20"/>
                  <w:highlight w:val="yellow"/>
                </w:rPr>
                <w:t xml:space="preserve">navigating </w:t>
              </w:r>
            </w:ins>
            <w:ins w:id="167" w:author="USA" w:date="2025-07-28T16:05:00Z" w16du:dateUtc="2025-07-28T20:05:00Z">
              <w:r w:rsidRPr="00A23542">
                <w:rPr>
                  <w:rFonts w:eastAsia="Batang"/>
                  <w:sz w:val="20"/>
                  <w:highlight w:val="yellow"/>
                </w:rPr>
                <w:t>autonomously</w:t>
              </w:r>
            </w:ins>
            <w:ins w:id="168" w:author="USA" w:date="2025-07-28T16:04:00Z" w16du:dateUtc="2025-07-28T20:04:00Z">
              <w:r w:rsidRPr="00A23542">
                <w:rPr>
                  <w:rFonts w:eastAsia="Batang"/>
                  <w:sz w:val="20"/>
                  <w:highlight w:val="yellow"/>
                </w:rPr>
                <w:t xml:space="preserve"> </w:t>
              </w:r>
            </w:ins>
            <w:del w:id="169" w:author="USA" w:date="2025-07-28T16:05:00Z" w16du:dateUtc="2025-07-28T20:05:00Z">
              <w:r w:rsidRPr="00A23542" w:rsidDel="008E0072">
                <w:rPr>
                  <w:rFonts w:eastAsia="Batang"/>
                  <w:sz w:val="20"/>
                  <w:highlight w:val="yellow"/>
                </w:rPr>
                <w:delText>reserved for future use</w:delText>
              </w:r>
              <w:r w:rsidRPr="008E0072" w:rsidDel="008E0072">
                <w:rPr>
                  <w:rFonts w:eastAsia="Batang"/>
                  <w:sz w:val="20"/>
                </w:rPr>
                <w:delText xml:space="preserve"> </w:delText>
              </w:r>
            </w:del>
            <w:r w:rsidRPr="008E0072">
              <w:rPr>
                <w:rFonts w:eastAsia="Batang"/>
                <w:sz w:val="20"/>
              </w:rPr>
              <w:t xml:space="preserve">, </w:t>
            </w:r>
          </w:p>
          <w:p w14:paraId="1A3A88D3" w14:textId="55592AD2"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10 = </w:t>
            </w:r>
            <w:ins w:id="170" w:author="USA" w:date="2025-07-28T16:05:00Z" w16du:dateUtc="2025-07-28T20:05:00Z">
              <w:r w:rsidRPr="00A23542">
                <w:rPr>
                  <w:rFonts w:eastAsia="Batang"/>
                  <w:sz w:val="20"/>
                  <w:highlight w:val="yellow"/>
                </w:rPr>
                <w:t xml:space="preserve">navigating by remote control </w:t>
              </w:r>
            </w:ins>
            <w:del w:id="171" w:author="USA" w:date="2025-07-28T16:05:00Z" w16du:dateUtc="2025-07-28T20:05:00Z">
              <w:r w:rsidRPr="00A23542" w:rsidDel="008E0072">
                <w:rPr>
                  <w:rFonts w:eastAsia="Batang"/>
                  <w:sz w:val="20"/>
                  <w:highlight w:val="yellow"/>
                </w:rPr>
                <w:delText>reserved for future use</w:delText>
              </w:r>
              <w:r w:rsidRPr="008E0072" w:rsidDel="008E0072">
                <w:rPr>
                  <w:rFonts w:eastAsia="Batang"/>
                  <w:sz w:val="20"/>
                </w:rPr>
                <w:delText xml:space="preserve"> </w:delText>
              </w:r>
            </w:del>
            <w:r w:rsidRPr="008E0072">
              <w:rPr>
                <w:rFonts w:eastAsia="Batang"/>
                <w:sz w:val="20"/>
              </w:rPr>
              <w:t>,</w:t>
            </w:r>
          </w:p>
          <w:p w14:paraId="529FC0A5"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 xml:space="preserve">11 = power-driven vessel towing astern (regional use), </w:t>
            </w:r>
          </w:p>
          <w:p w14:paraId="55AE6A68" w14:textId="098D1E92"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12 = power-driven vessel pushing ahead or towing alongside (regional use),</w:t>
            </w:r>
          </w:p>
          <w:p w14:paraId="1F350A46"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13 = reserved for future use,</w:t>
            </w:r>
          </w:p>
          <w:p w14:paraId="50D7E7E2" w14:textId="7C6CC3FE"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lang w:eastAsia="ja-JP"/>
              </w:rPr>
            </w:pPr>
            <w:r w:rsidRPr="008E0072">
              <w:rPr>
                <w:rFonts w:eastAsia="Batang"/>
                <w:sz w:val="20"/>
                <w:lang w:eastAsia="ja-JP"/>
              </w:rPr>
              <w:t>14 =</w:t>
            </w:r>
            <w:r w:rsidRPr="008E0072">
              <w:rPr>
                <w:rFonts w:eastAsia="Batang"/>
                <w:sz w:val="20"/>
              </w:rPr>
              <w:t xml:space="preserve"> active AIS-SART,</w:t>
            </w:r>
            <w:r w:rsidRPr="008E0072">
              <w:rPr>
                <w:rFonts w:eastAsia="Batang"/>
                <w:sz w:val="20"/>
                <w:lang w:eastAsia="ja-JP"/>
              </w:rPr>
              <w:t xml:space="preserve"> active MOB-AIS or active EPIRB-AIS,</w:t>
            </w:r>
            <w:r w:rsidRPr="008E0072">
              <w:rPr>
                <w:rFonts w:eastAsia="Batang"/>
                <w:sz w:val="20"/>
              </w:rPr>
              <w:t xml:space="preserve"> </w:t>
            </w:r>
          </w:p>
          <w:p w14:paraId="05E7BBBF" w14:textId="09851ACC"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15 = </w:t>
            </w:r>
            <w:proofErr w:type="gramStart"/>
            <w:r w:rsidRPr="008E0072">
              <w:rPr>
                <w:rFonts w:eastAsia="Batang"/>
                <w:sz w:val="20"/>
              </w:rPr>
              <w:t>undefined  (</w:t>
            </w:r>
            <w:proofErr w:type="gramEnd"/>
            <w:r w:rsidRPr="008E0072">
              <w:rPr>
                <w:rFonts w:eastAsia="Batang"/>
                <w:sz w:val="20"/>
              </w:rPr>
              <w:t>default) (also used by AIS-SART under test</w:t>
            </w:r>
            <w:r w:rsidRPr="008E0072">
              <w:rPr>
                <w:rFonts w:eastAsia="Batang"/>
                <w:sz w:val="20"/>
                <w:lang w:eastAsia="ja-JP"/>
              </w:rPr>
              <w:t xml:space="preserve">, MOB-AIS under </w:t>
            </w:r>
            <w:proofErr w:type="gramStart"/>
            <w:r w:rsidRPr="008E0072">
              <w:rPr>
                <w:rFonts w:eastAsia="Batang"/>
                <w:sz w:val="20"/>
                <w:lang w:eastAsia="ja-JP"/>
              </w:rPr>
              <w:t>test  or</w:t>
            </w:r>
            <w:proofErr w:type="gramEnd"/>
            <w:r w:rsidRPr="008E0072">
              <w:rPr>
                <w:rFonts w:eastAsia="Batang"/>
                <w:sz w:val="20"/>
                <w:lang w:eastAsia="ja-JP"/>
              </w:rPr>
              <w:t xml:space="preserve"> EPIRB-AIS</w:t>
            </w:r>
            <w:r w:rsidRPr="008E0072">
              <w:rPr>
                <w:rFonts w:eastAsia="Batang"/>
                <w:sz w:val="20"/>
              </w:rPr>
              <w:t xml:space="preserve"> under test)</w:t>
            </w:r>
          </w:p>
        </w:tc>
      </w:tr>
      <w:tr w:rsidR="008E0072" w:rsidRPr="008E0072" w14:paraId="6FFD7FB8" w14:textId="77777777" w:rsidTr="00182717">
        <w:trPr>
          <w:jc w:val="center"/>
        </w:trPr>
        <w:tc>
          <w:tcPr>
            <w:tcW w:w="1701" w:type="dxa"/>
          </w:tcPr>
          <w:p w14:paraId="57D952E8"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lastRenderedPageBreak/>
              <w:t>Rate of turn</w:t>
            </w:r>
            <w:r w:rsidRPr="008E0072">
              <w:rPr>
                <w:rFonts w:eastAsia="Batang"/>
                <w:sz w:val="20"/>
              </w:rPr>
              <w:br/>
              <w:t>ROTAIS</w:t>
            </w:r>
          </w:p>
        </w:tc>
        <w:tc>
          <w:tcPr>
            <w:tcW w:w="1533" w:type="dxa"/>
          </w:tcPr>
          <w:p w14:paraId="474E656C"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8E0072">
              <w:rPr>
                <w:rFonts w:eastAsia="Batang"/>
                <w:sz w:val="20"/>
              </w:rPr>
              <w:t>8</w:t>
            </w:r>
          </w:p>
        </w:tc>
        <w:tc>
          <w:tcPr>
            <w:tcW w:w="6405" w:type="dxa"/>
          </w:tcPr>
          <w:p w14:paraId="2595C397"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0 to +126 = turning right at up to 708° per min or higher</w:t>
            </w:r>
            <w:r w:rsidRPr="008E0072">
              <w:rPr>
                <w:rFonts w:eastAsia="Batang"/>
                <w:sz w:val="20"/>
              </w:rPr>
              <w:br/>
              <w:t xml:space="preserve">0 to –126 = turning left at up to 708° per min or higher </w:t>
            </w:r>
          </w:p>
          <w:p w14:paraId="7D7D4C25"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 xml:space="preserve">Values between 0 and 708° per min coded by </w:t>
            </w:r>
          </w:p>
          <w:p w14:paraId="4ADF34E8"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ab/>
            </w:r>
            <w:r w:rsidRPr="008E0072">
              <w:rPr>
                <w:rFonts w:eastAsia="Batang"/>
                <w:sz w:val="20"/>
              </w:rPr>
              <w:tab/>
              <w:t>ROT</w:t>
            </w:r>
            <w:r w:rsidRPr="008E0072">
              <w:rPr>
                <w:rFonts w:eastAsia="Batang"/>
                <w:sz w:val="20"/>
                <w:vertAlign w:val="subscript"/>
              </w:rPr>
              <w:t>AIS</w:t>
            </w:r>
            <w:r w:rsidRPr="008E0072">
              <w:rPr>
                <w:rFonts w:eastAsia="Batang"/>
                <w:sz w:val="20"/>
              </w:rPr>
              <w:t xml:space="preserve"> = 4.733 SQRT(</w:t>
            </w:r>
            <w:proofErr w:type="spellStart"/>
            <w:r w:rsidRPr="008E0072">
              <w:rPr>
                <w:rFonts w:eastAsia="Batang"/>
                <w:sz w:val="20"/>
              </w:rPr>
              <w:t>ROT</w:t>
            </w:r>
            <w:r w:rsidRPr="008E0072">
              <w:rPr>
                <w:rFonts w:eastAsia="Batang"/>
                <w:sz w:val="20"/>
                <w:vertAlign w:val="subscript"/>
              </w:rPr>
              <w:t>sensor</w:t>
            </w:r>
            <w:proofErr w:type="spellEnd"/>
            <w:r w:rsidRPr="008E0072">
              <w:rPr>
                <w:rFonts w:eastAsia="Batang"/>
                <w:sz w:val="20"/>
              </w:rPr>
              <w:t>) degrees per min</w:t>
            </w:r>
            <w:r w:rsidRPr="008E0072">
              <w:rPr>
                <w:rFonts w:eastAsia="Batang"/>
                <w:sz w:val="20"/>
              </w:rPr>
              <w:br/>
              <w:t>where</w:t>
            </w:r>
            <w:r w:rsidRPr="008E0072">
              <w:rPr>
                <w:rFonts w:eastAsia="Batang"/>
                <w:sz w:val="20"/>
              </w:rPr>
              <w:tab/>
            </w:r>
            <w:proofErr w:type="spellStart"/>
            <w:r w:rsidRPr="008E0072">
              <w:rPr>
                <w:rFonts w:eastAsia="Batang"/>
                <w:sz w:val="20"/>
              </w:rPr>
              <w:t>ROT</w:t>
            </w:r>
            <w:r w:rsidRPr="008E0072">
              <w:rPr>
                <w:rFonts w:eastAsia="Batang"/>
                <w:sz w:val="20"/>
                <w:vertAlign w:val="subscript"/>
              </w:rPr>
              <w:t>sensor</w:t>
            </w:r>
            <w:proofErr w:type="spellEnd"/>
            <w:r w:rsidRPr="008E0072">
              <w:rPr>
                <w:rFonts w:eastAsia="Batang"/>
                <w:sz w:val="20"/>
              </w:rPr>
              <w:t xml:space="preserve"> is the Rate of Turn as input by an external Rate of Turn Indicator (TI). ROT</w:t>
            </w:r>
            <w:r w:rsidRPr="008E0072">
              <w:rPr>
                <w:rFonts w:eastAsia="Batang"/>
                <w:sz w:val="20"/>
                <w:vertAlign w:val="subscript"/>
              </w:rPr>
              <w:t>AIS</w:t>
            </w:r>
            <w:r w:rsidRPr="008E0072">
              <w:rPr>
                <w:rFonts w:eastAsia="Batang"/>
                <w:sz w:val="20"/>
              </w:rPr>
              <w:t xml:space="preserve"> is rounded to the nearest integer value.</w:t>
            </w:r>
            <w:r w:rsidRPr="008E0072">
              <w:rPr>
                <w:rFonts w:eastAsia="Batang"/>
                <w:sz w:val="20"/>
              </w:rPr>
              <w:br/>
              <w:t>+127 = turning right at more than 5°</w:t>
            </w:r>
            <w:r w:rsidRPr="008E0072">
              <w:rPr>
                <w:rFonts w:eastAsia="Batang"/>
                <w:sz w:val="20"/>
                <w:vertAlign w:val="superscript"/>
              </w:rPr>
              <w:t xml:space="preserve"> </w:t>
            </w:r>
            <w:r w:rsidRPr="008E0072">
              <w:rPr>
                <w:rFonts w:eastAsia="Batang"/>
                <w:sz w:val="20"/>
              </w:rPr>
              <w:t>per</w:t>
            </w:r>
            <w:r w:rsidRPr="008E0072">
              <w:rPr>
                <w:rFonts w:eastAsia="Batang"/>
                <w:sz w:val="20"/>
                <w:vertAlign w:val="superscript"/>
              </w:rPr>
              <w:t xml:space="preserve"> </w:t>
            </w:r>
            <w:r w:rsidRPr="008E0072">
              <w:rPr>
                <w:rFonts w:eastAsia="Batang"/>
                <w:sz w:val="20"/>
              </w:rPr>
              <w:t>30 s (No TI available)</w:t>
            </w:r>
            <w:r w:rsidRPr="008E0072">
              <w:rPr>
                <w:rFonts w:eastAsia="Batang"/>
                <w:sz w:val="20"/>
              </w:rPr>
              <w:br/>
              <w:t>–127 = turning left at more than 5° per 30 s (No TI available)</w:t>
            </w:r>
            <w:r w:rsidRPr="008E0072">
              <w:rPr>
                <w:rFonts w:eastAsia="Batang"/>
                <w:sz w:val="20"/>
              </w:rPr>
              <w:br/>
              <w:t>–128 (80 hex) indicates no turn information available (default).</w:t>
            </w:r>
            <w:r w:rsidRPr="008E0072">
              <w:rPr>
                <w:rFonts w:eastAsia="Batang"/>
                <w:sz w:val="20"/>
              </w:rPr>
              <w:br/>
              <w:t>ROT data should not be derived from COG information.</w:t>
            </w:r>
          </w:p>
        </w:tc>
      </w:tr>
      <w:tr w:rsidR="008E0072" w:rsidRPr="008E0072" w14:paraId="517ACADA" w14:textId="77777777" w:rsidTr="00182717">
        <w:trPr>
          <w:jc w:val="center"/>
        </w:trPr>
        <w:tc>
          <w:tcPr>
            <w:tcW w:w="1701" w:type="dxa"/>
          </w:tcPr>
          <w:p w14:paraId="6B19B512"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SOG</w:t>
            </w:r>
          </w:p>
        </w:tc>
        <w:tc>
          <w:tcPr>
            <w:tcW w:w="1533" w:type="dxa"/>
          </w:tcPr>
          <w:p w14:paraId="54445DDD"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8E0072">
              <w:rPr>
                <w:rFonts w:eastAsia="Batang"/>
                <w:sz w:val="20"/>
              </w:rPr>
              <w:t>10</w:t>
            </w:r>
          </w:p>
        </w:tc>
        <w:tc>
          <w:tcPr>
            <w:tcW w:w="6405" w:type="dxa"/>
          </w:tcPr>
          <w:p w14:paraId="5DD1B788"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Speed over ground in 1/10 knot steps (0-102.2 knots)</w:t>
            </w:r>
            <w:r w:rsidRPr="008E0072">
              <w:rPr>
                <w:rFonts w:eastAsia="Batang"/>
                <w:sz w:val="20"/>
              </w:rPr>
              <w:br/>
              <w:t>1 023 = not available = default, 1 022 = 102.2 knots or higher</w:t>
            </w:r>
          </w:p>
        </w:tc>
      </w:tr>
      <w:tr w:rsidR="008E0072" w:rsidRPr="008E0072" w14:paraId="4152DF62" w14:textId="77777777" w:rsidTr="00182717">
        <w:trPr>
          <w:jc w:val="center"/>
        </w:trPr>
        <w:tc>
          <w:tcPr>
            <w:tcW w:w="1701" w:type="dxa"/>
          </w:tcPr>
          <w:p w14:paraId="6EC4DCFE"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Position accuracy</w:t>
            </w:r>
          </w:p>
        </w:tc>
        <w:tc>
          <w:tcPr>
            <w:tcW w:w="1533" w:type="dxa"/>
          </w:tcPr>
          <w:p w14:paraId="115EE746"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8E0072">
              <w:rPr>
                <w:rFonts w:eastAsia="Batang"/>
                <w:sz w:val="20"/>
              </w:rPr>
              <w:t>1</w:t>
            </w:r>
          </w:p>
        </w:tc>
        <w:tc>
          <w:tcPr>
            <w:tcW w:w="6405" w:type="dxa"/>
          </w:tcPr>
          <w:p w14:paraId="00DB2A98"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The position accuracy (PA) flag should be determined in accordance with Table 50</w:t>
            </w:r>
          </w:p>
          <w:p w14:paraId="72FDCB9A"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1 = high (</w:t>
            </w:r>
            <w:r w:rsidRPr="008E0072">
              <w:rPr>
                <w:rFonts w:eastAsia="Batang"/>
                <w:i/>
                <w:sz w:val="20"/>
              </w:rPr>
              <w:sym w:font="Symbol" w:char="F0A3"/>
            </w:r>
            <w:r w:rsidRPr="008E0072">
              <w:rPr>
                <w:rFonts w:eastAsia="Batang"/>
                <w:i/>
                <w:sz w:val="20"/>
              </w:rPr>
              <w:t xml:space="preserve"> </w:t>
            </w:r>
            <w:r w:rsidRPr="008E0072">
              <w:rPr>
                <w:rFonts w:eastAsia="Batang"/>
                <w:sz w:val="20"/>
              </w:rPr>
              <w:t>10 m)</w:t>
            </w:r>
          </w:p>
          <w:p w14:paraId="0D78D09B"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0 = low (</w:t>
            </w:r>
            <w:r w:rsidRPr="008E0072">
              <w:rPr>
                <w:rFonts w:eastAsia="Batang"/>
                <w:i/>
                <w:sz w:val="20"/>
              </w:rPr>
              <w:t>&gt;</w:t>
            </w:r>
            <w:r w:rsidRPr="008E0072">
              <w:rPr>
                <w:rFonts w:eastAsia="Batang"/>
                <w:sz w:val="20"/>
              </w:rPr>
              <w:t>10 m)</w:t>
            </w:r>
          </w:p>
          <w:p w14:paraId="6EE77A7C"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0 = default</w:t>
            </w:r>
          </w:p>
        </w:tc>
      </w:tr>
      <w:tr w:rsidR="008E0072" w:rsidRPr="008E0072" w14:paraId="26AE249C" w14:textId="77777777" w:rsidTr="00182717">
        <w:trPr>
          <w:jc w:val="center"/>
        </w:trPr>
        <w:tc>
          <w:tcPr>
            <w:tcW w:w="1701" w:type="dxa"/>
          </w:tcPr>
          <w:p w14:paraId="235081A7"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Longitude</w:t>
            </w:r>
          </w:p>
        </w:tc>
        <w:tc>
          <w:tcPr>
            <w:tcW w:w="1533" w:type="dxa"/>
          </w:tcPr>
          <w:p w14:paraId="628AAF58"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8E0072">
              <w:rPr>
                <w:rFonts w:eastAsia="Batang"/>
                <w:sz w:val="20"/>
              </w:rPr>
              <w:t>28</w:t>
            </w:r>
          </w:p>
        </w:tc>
        <w:tc>
          <w:tcPr>
            <w:tcW w:w="6405" w:type="dxa"/>
          </w:tcPr>
          <w:p w14:paraId="7D75AE56"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Longitude in 1/10 000 min (</w:t>
            </w:r>
            <w:r w:rsidRPr="008E0072">
              <w:rPr>
                <w:rFonts w:eastAsia="Batang"/>
                <w:sz w:val="20"/>
              </w:rPr>
              <w:sym w:font="Symbol" w:char="F0B1"/>
            </w:r>
            <w:r w:rsidRPr="008E0072">
              <w:rPr>
                <w:rFonts w:eastAsia="Batang"/>
                <w:sz w:val="20"/>
              </w:rPr>
              <w:t xml:space="preserve">180°, East = positive (as per 2’s complement), West = negative (as per 2’s complement). </w:t>
            </w:r>
            <w:r w:rsidRPr="008E0072">
              <w:rPr>
                <w:rFonts w:eastAsia="Batang"/>
                <w:sz w:val="20"/>
              </w:rPr>
              <w:br/>
              <w:t>181 = (6791AC0</w:t>
            </w:r>
            <w:r w:rsidRPr="008E0072">
              <w:rPr>
                <w:rFonts w:eastAsia="Batang"/>
                <w:sz w:val="20"/>
                <w:vertAlign w:val="subscript"/>
              </w:rPr>
              <w:t>h</w:t>
            </w:r>
            <w:r w:rsidRPr="008E0072">
              <w:rPr>
                <w:rFonts w:eastAsia="Batang"/>
                <w:sz w:val="20"/>
              </w:rPr>
              <w:t>) = not available = default)</w:t>
            </w:r>
          </w:p>
        </w:tc>
      </w:tr>
      <w:tr w:rsidR="008E0072" w:rsidRPr="008E0072" w14:paraId="339163C1" w14:textId="77777777" w:rsidTr="00182717">
        <w:trPr>
          <w:jc w:val="center"/>
        </w:trPr>
        <w:tc>
          <w:tcPr>
            <w:tcW w:w="1701" w:type="dxa"/>
          </w:tcPr>
          <w:p w14:paraId="01BF48D2"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Latitude</w:t>
            </w:r>
          </w:p>
        </w:tc>
        <w:tc>
          <w:tcPr>
            <w:tcW w:w="1533" w:type="dxa"/>
          </w:tcPr>
          <w:p w14:paraId="22595318"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8E0072">
              <w:rPr>
                <w:rFonts w:eastAsia="Batang"/>
                <w:sz w:val="20"/>
              </w:rPr>
              <w:t>27</w:t>
            </w:r>
          </w:p>
        </w:tc>
        <w:tc>
          <w:tcPr>
            <w:tcW w:w="6405" w:type="dxa"/>
          </w:tcPr>
          <w:p w14:paraId="57D5790A"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Latitude in 1/10 000 min (±90°, North = positive (as per 2’s complement), South = negative (as per 2’s complement). 91° (3412140</w:t>
            </w:r>
            <w:r w:rsidRPr="008E0072">
              <w:rPr>
                <w:rFonts w:eastAsia="Batang"/>
                <w:sz w:val="20"/>
                <w:vertAlign w:val="subscript"/>
              </w:rPr>
              <w:t>h</w:t>
            </w:r>
            <w:r w:rsidRPr="008E0072">
              <w:rPr>
                <w:rFonts w:eastAsia="Batang"/>
                <w:sz w:val="20"/>
              </w:rPr>
              <w:t>) = not available = default)</w:t>
            </w:r>
          </w:p>
        </w:tc>
      </w:tr>
      <w:tr w:rsidR="008E0072" w:rsidRPr="008E0072" w14:paraId="6E99DB25" w14:textId="77777777" w:rsidTr="00182717">
        <w:trPr>
          <w:jc w:val="center"/>
        </w:trPr>
        <w:tc>
          <w:tcPr>
            <w:tcW w:w="1701" w:type="dxa"/>
          </w:tcPr>
          <w:p w14:paraId="6BACA4E6"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COG</w:t>
            </w:r>
          </w:p>
        </w:tc>
        <w:tc>
          <w:tcPr>
            <w:tcW w:w="1533" w:type="dxa"/>
          </w:tcPr>
          <w:p w14:paraId="593EF7D3"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8E0072">
              <w:rPr>
                <w:rFonts w:eastAsia="Batang"/>
                <w:sz w:val="20"/>
              </w:rPr>
              <w:t>12</w:t>
            </w:r>
          </w:p>
        </w:tc>
        <w:tc>
          <w:tcPr>
            <w:tcW w:w="6405" w:type="dxa"/>
          </w:tcPr>
          <w:p w14:paraId="5FB6459F"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Course over ground in 1/10 = (0-3 599). 3 600 (E10</w:t>
            </w:r>
            <w:r w:rsidRPr="008E0072">
              <w:rPr>
                <w:rFonts w:eastAsia="Batang"/>
                <w:sz w:val="20"/>
                <w:vertAlign w:val="subscript"/>
              </w:rPr>
              <w:t>h</w:t>
            </w:r>
            <w:r w:rsidRPr="008E0072">
              <w:rPr>
                <w:rFonts w:eastAsia="Batang"/>
                <w:sz w:val="20"/>
              </w:rPr>
              <w:t>) = not available = default. 3 601-4 095 should not be used</w:t>
            </w:r>
          </w:p>
        </w:tc>
      </w:tr>
      <w:tr w:rsidR="008E0072" w:rsidRPr="008E0072" w14:paraId="13D46522" w14:textId="77777777" w:rsidTr="00182717">
        <w:trPr>
          <w:jc w:val="center"/>
        </w:trPr>
        <w:tc>
          <w:tcPr>
            <w:tcW w:w="1701" w:type="dxa"/>
          </w:tcPr>
          <w:p w14:paraId="1F791A59"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True heading</w:t>
            </w:r>
          </w:p>
        </w:tc>
        <w:tc>
          <w:tcPr>
            <w:tcW w:w="1533" w:type="dxa"/>
          </w:tcPr>
          <w:p w14:paraId="03F47E36"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8E0072">
              <w:rPr>
                <w:rFonts w:eastAsia="Batang"/>
                <w:sz w:val="20"/>
              </w:rPr>
              <w:t>9</w:t>
            </w:r>
          </w:p>
        </w:tc>
        <w:tc>
          <w:tcPr>
            <w:tcW w:w="6405" w:type="dxa"/>
          </w:tcPr>
          <w:p w14:paraId="559A81BB"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Degrees (0-359) (360-510 should not be used)</w:t>
            </w:r>
          </w:p>
          <w:p w14:paraId="236FD1E8" w14:textId="4ECFC36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511 = not available = default</w:t>
            </w:r>
          </w:p>
        </w:tc>
      </w:tr>
    </w:tbl>
    <w:p w14:paraId="56389780" w14:textId="77777777" w:rsidR="008E0072" w:rsidRPr="008E0072" w:rsidRDefault="008E0072" w:rsidP="008E0072">
      <w:pPr>
        <w:tabs>
          <w:tab w:val="clear" w:pos="1134"/>
          <w:tab w:val="clear" w:pos="1871"/>
          <w:tab w:val="clear" w:pos="2268"/>
        </w:tabs>
        <w:spacing w:before="0"/>
        <w:textAlignment w:val="baseline"/>
        <w:rPr>
          <w:rFonts w:eastAsia="Batang"/>
          <w:sz w:val="20"/>
          <w:lang w:eastAsia="zh-CN"/>
        </w:rPr>
      </w:pPr>
    </w:p>
    <w:p w14:paraId="5418F4A6" w14:textId="6F565864" w:rsidR="008E0072" w:rsidRPr="008E0072" w:rsidRDefault="008E0072" w:rsidP="008E0072">
      <w:pPr>
        <w:keepNext/>
        <w:spacing w:before="560" w:after="120"/>
        <w:jc w:val="center"/>
        <w:textAlignment w:val="baseline"/>
        <w:rPr>
          <w:rFonts w:eastAsia="Batang"/>
          <w:caps/>
          <w:sz w:val="20"/>
        </w:rPr>
      </w:pPr>
      <w:r w:rsidRPr="008E0072">
        <w:rPr>
          <w:rFonts w:eastAsia="Batang"/>
          <w:caps/>
          <w:sz w:val="20"/>
        </w:rPr>
        <w:t>TABLE A7-3 (</w:t>
      </w:r>
      <w:r w:rsidRPr="008E0072">
        <w:rPr>
          <w:rFonts w:eastAsia="Batang"/>
          <w:i/>
          <w:iCs/>
          <w:sz w:val="20"/>
        </w:rPr>
        <w:t>end</w:t>
      </w:r>
      <w:r w:rsidRPr="008E0072">
        <w:rPr>
          <w:rFonts w:eastAsia="Batang"/>
          <w:caps/>
          <w:sz w:val="20"/>
        </w:rPr>
        <w:t>)</w:t>
      </w: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4A0" w:firstRow="1" w:lastRow="0" w:firstColumn="1" w:lastColumn="0" w:noHBand="0" w:noVBand="1"/>
      </w:tblPr>
      <w:tblGrid>
        <w:gridCol w:w="1701"/>
        <w:gridCol w:w="1533"/>
        <w:gridCol w:w="6405"/>
      </w:tblGrid>
      <w:tr w:rsidR="008E0072" w:rsidRPr="008E0072" w14:paraId="05A03FF8" w14:textId="77777777" w:rsidTr="00182717">
        <w:trPr>
          <w:tblHeader/>
          <w:jc w:val="center"/>
        </w:trPr>
        <w:tc>
          <w:tcPr>
            <w:tcW w:w="1701" w:type="dxa"/>
            <w:shd w:val="clear" w:color="auto" w:fill="FFFFFF"/>
            <w:vAlign w:val="center"/>
          </w:tcPr>
          <w:p w14:paraId="5C6E5467" w14:textId="77777777" w:rsidR="008E0072" w:rsidRPr="008E0072" w:rsidRDefault="008E0072" w:rsidP="008E0072">
            <w:pPr>
              <w:keepNext/>
              <w:spacing w:before="80" w:after="80"/>
              <w:jc w:val="center"/>
              <w:textAlignment w:val="baseline"/>
              <w:rPr>
                <w:rFonts w:ascii="Times New Roman Bold" w:eastAsia="Batang" w:hAnsi="Times New Roman Bold" w:cs="Times New Roman Bold"/>
                <w:b/>
                <w:sz w:val="20"/>
              </w:rPr>
            </w:pPr>
            <w:r w:rsidRPr="008E0072">
              <w:rPr>
                <w:rFonts w:ascii="Times New Roman Bold" w:eastAsia="Batang" w:hAnsi="Times New Roman Bold" w:cs="Times New Roman Bold"/>
                <w:b/>
                <w:sz w:val="20"/>
              </w:rPr>
              <w:t>Parameter</w:t>
            </w:r>
          </w:p>
        </w:tc>
        <w:tc>
          <w:tcPr>
            <w:tcW w:w="1533" w:type="dxa"/>
            <w:shd w:val="clear" w:color="auto" w:fill="FFFFFF"/>
            <w:vAlign w:val="center"/>
          </w:tcPr>
          <w:p w14:paraId="0FA8D3EE" w14:textId="77777777" w:rsidR="008E0072" w:rsidRPr="008E0072" w:rsidRDefault="008E0072" w:rsidP="008E0072">
            <w:pPr>
              <w:keepNext/>
              <w:spacing w:before="80" w:after="80"/>
              <w:jc w:val="center"/>
              <w:textAlignment w:val="baseline"/>
              <w:rPr>
                <w:rFonts w:ascii="Times New Roman Bold" w:eastAsia="Batang" w:hAnsi="Times New Roman Bold" w:cs="Times New Roman Bold"/>
                <w:b/>
                <w:sz w:val="20"/>
              </w:rPr>
            </w:pPr>
            <w:r w:rsidRPr="008E0072">
              <w:rPr>
                <w:rFonts w:ascii="Times New Roman Bold" w:eastAsia="Batang" w:hAnsi="Times New Roman Bold" w:cs="Times New Roman Bold"/>
                <w:b/>
                <w:sz w:val="20"/>
              </w:rPr>
              <w:t>Number of bits</w:t>
            </w:r>
          </w:p>
        </w:tc>
        <w:tc>
          <w:tcPr>
            <w:tcW w:w="6405" w:type="dxa"/>
            <w:shd w:val="clear" w:color="auto" w:fill="FFFFFF"/>
            <w:vAlign w:val="center"/>
          </w:tcPr>
          <w:p w14:paraId="5AD70323" w14:textId="77777777" w:rsidR="008E0072" w:rsidRPr="008E0072" w:rsidRDefault="008E0072" w:rsidP="008E0072">
            <w:pPr>
              <w:keepNext/>
              <w:spacing w:before="80" w:after="80"/>
              <w:jc w:val="center"/>
              <w:textAlignment w:val="baseline"/>
              <w:rPr>
                <w:rFonts w:ascii="Times New Roman Bold" w:eastAsia="Batang" w:hAnsi="Times New Roman Bold" w:cs="Times New Roman Bold"/>
                <w:b/>
                <w:sz w:val="20"/>
              </w:rPr>
            </w:pPr>
            <w:r w:rsidRPr="008E0072">
              <w:rPr>
                <w:rFonts w:ascii="Times New Roman Bold" w:eastAsia="Batang" w:hAnsi="Times New Roman Bold" w:cs="Times New Roman Bold"/>
                <w:b/>
                <w:sz w:val="20"/>
              </w:rPr>
              <w:t>Description</w:t>
            </w:r>
          </w:p>
        </w:tc>
      </w:tr>
      <w:tr w:rsidR="008E0072" w:rsidRPr="008E0072" w14:paraId="5F958170" w14:textId="77777777" w:rsidTr="00182717">
        <w:trPr>
          <w:jc w:val="center"/>
        </w:trPr>
        <w:tc>
          <w:tcPr>
            <w:tcW w:w="1701" w:type="dxa"/>
          </w:tcPr>
          <w:p w14:paraId="6FC2AFEF"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Time stamp</w:t>
            </w:r>
          </w:p>
        </w:tc>
        <w:tc>
          <w:tcPr>
            <w:tcW w:w="1533" w:type="dxa"/>
          </w:tcPr>
          <w:p w14:paraId="1AE44F6D" w14:textId="77777777" w:rsidR="008E0072" w:rsidRPr="008E0072" w:rsidRDefault="008E0072" w:rsidP="008E0072">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baseline"/>
              <w:rPr>
                <w:rFonts w:eastAsia="Batang"/>
                <w:sz w:val="20"/>
              </w:rPr>
            </w:pPr>
            <w:r w:rsidRPr="008E0072">
              <w:rPr>
                <w:rFonts w:eastAsia="Batang"/>
                <w:sz w:val="20"/>
              </w:rPr>
              <w:t>6</w:t>
            </w:r>
          </w:p>
        </w:tc>
        <w:tc>
          <w:tcPr>
            <w:tcW w:w="6405" w:type="dxa"/>
          </w:tcPr>
          <w:p w14:paraId="43C7B5C8"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UTC second when the report was generated by the electronic position system (EPFS) (0-59, or 60 if time stamp is not available, which should also be the default value, or 61 if positioning system is in manual input mode, or 62 if electronic position fixing system operates in estimated (dead reckoning) mode, or 63 if</w:t>
            </w:r>
            <w:r w:rsidRPr="008E0072">
              <w:rPr>
                <w:rFonts w:eastAsia="Batang"/>
              </w:rPr>
              <w:t xml:space="preserve"> </w:t>
            </w:r>
            <w:r w:rsidRPr="008E0072">
              <w:rPr>
                <w:rFonts w:eastAsia="Batang"/>
                <w:sz w:val="20"/>
              </w:rPr>
              <w:t>the positioning system is inoperative)</w:t>
            </w:r>
          </w:p>
        </w:tc>
      </w:tr>
      <w:tr w:rsidR="008E0072" w:rsidRPr="008E0072" w14:paraId="0A33C948" w14:textId="77777777" w:rsidTr="00182717">
        <w:trPr>
          <w:jc w:val="center"/>
        </w:trPr>
        <w:tc>
          <w:tcPr>
            <w:tcW w:w="1701" w:type="dxa"/>
          </w:tcPr>
          <w:p w14:paraId="05937FFB"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lastRenderedPageBreak/>
              <w:t>Special manoeuvre indicator</w:t>
            </w:r>
          </w:p>
        </w:tc>
        <w:tc>
          <w:tcPr>
            <w:tcW w:w="1533" w:type="dxa"/>
          </w:tcPr>
          <w:p w14:paraId="06A16EF1" w14:textId="77777777" w:rsidR="008E0072" w:rsidRPr="008E0072" w:rsidRDefault="008E0072" w:rsidP="008E0072">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baseline"/>
              <w:rPr>
                <w:rFonts w:eastAsia="Batang"/>
                <w:sz w:val="20"/>
              </w:rPr>
            </w:pPr>
            <w:r w:rsidRPr="008E0072">
              <w:rPr>
                <w:rFonts w:eastAsia="Batang"/>
                <w:sz w:val="20"/>
              </w:rPr>
              <w:t>2</w:t>
            </w:r>
          </w:p>
        </w:tc>
        <w:tc>
          <w:tcPr>
            <w:tcW w:w="6405" w:type="dxa"/>
          </w:tcPr>
          <w:p w14:paraId="7A29D436"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0 = not available = default</w:t>
            </w:r>
            <w:r w:rsidRPr="008E0072">
              <w:rPr>
                <w:rFonts w:eastAsia="Batang"/>
                <w:sz w:val="20"/>
              </w:rPr>
              <w:br/>
              <w:t>1 = not engaged in special manoeuvre</w:t>
            </w:r>
            <w:r w:rsidRPr="008E0072">
              <w:rPr>
                <w:rFonts w:eastAsia="Batang"/>
                <w:sz w:val="20"/>
              </w:rPr>
              <w:br/>
              <w:t>2 = engaged in special manoeuvre</w:t>
            </w:r>
            <w:r w:rsidRPr="008E0072">
              <w:rPr>
                <w:rFonts w:eastAsia="Batang"/>
                <w:sz w:val="20"/>
              </w:rPr>
              <w:br/>
              <w:t>(i.e. regional passing arrangement on Inland Waterway)</w:t>
            </w:r>
          </w:p>
          <w:p w14:paraId="31BF1274"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3 = reserved for regional use</w:t>
            </w:r>
          </w:p>
        </w:tc>
      </w:tr>
      <w:tr w:rsidR="008E0072" w:rsidRPr="008E0072" w14:paraId="3946DFAD" w14:textId="77777777" w:rsidTr="00182717">
        <w:trPr>
          <w:jc w:val="center"/>
        </w:trPr>
        <w:tc>
          <w:tcPr>
            <w:tcW w:w="1701" w:type="dxa"/>
          </w:tcPr>
          <w:p w14:paraId="64A4B508" w14:textId="77777777" w:rsid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172" w:author="USA" w:date="2025-08-28T14:23:00Z" w16du:dateUtc="2025-08-28T18:23:00Z"/>
                <w:rFonts w:eastAsia="Batang"/>
                <w:sz w:val="20"/>
              </w:rPr>
            </w:pPr>
            <w:del w:id="173" w:author="USA" w:date="2025-08-28T14:23:00Z" w16du:dateUtc="2025-08-28T18:23:00Z">
              <w:r w:rsidRPr="008E0072" w:rsidDel="00637EBF">
                <w:rPr>
                  <w:rFonts w:eastAsia="Batang"/>
                  <w:sz w:val="20"/>
                </w:rPr>
                <w:delText>[Crewing status</w:delText>
              </w:r>
            </w:del>
          </w:p>
          <w:p w14:paraId="7FBD7A29" w14:textId="043B22C0" w:rsidR="00637EBF" w:rsidRPr="008E0072" w:rsidRDefault="00637EBF"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ins w:id="174" w:author="USA" w:date="2025-08-28T14:23:00Z" w16du:dateUtc="2025-08-28T18:23:00Z">
              <w:r>
                <w:rPr>
                  <w:rFonts w:eastAsia="Batang"/>
                  <w:sz w:val="20"/>
                </w:rPr>
                <w:t>Spare</w:t>
              </w:r>
            </w:ins>
          </w:p>
        </w:tc>
        <w:tc>
          <w:tcPr>
            <w:tcW w:w="1533" w:type="dxa"/>
          </w:tcPr>
          <w:p w14:paraId="23048124" w14:textId="6B772E2C" w:rsidR="008E0072" w:rsidRPr="008E0072" w:rsidRDefault="008E0072" w:rsidP="008E0072">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baseline"/>
              <w:rPr>
                <w:rFonts w:eastAsia="Batang"/>
                <w:sz w:val="20"/>
              </w:rPr>
            </w:pPr>
            <w:r w:rsidRPr="008E0072">
              <w:rPr>
                <w:rFonts w:eastAsia="Batang"/>
                <w:sz w:val="20"/>
              </w:rPr>
              <w:t>2</w:t>
            </w:r>
          </w:p>
        </w:tc>
        <w:tc>
          <w:tcPr>
            <w:tcW w:w="6405" w:type="dxa"/>
          </w:tcPr>
          <w:p w14:paraId="7EDAFA7F" w14:textId="7B26772C" w:rsidR="008E0072" w:rsidRPr="008E0072" w:rsidDel="00637EBF" w:rsidRDefault="00637EBF" w:rsidP="008E0072">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textAlignment w:val="baseline"/>
              <w:rPr>
                <w:del w:id="175" w:author="USA" w:date="2025-08-28T14:23:00Z" w16du:dateUtc="2025-08-28T18:23:00Z"/>
                <w:rFonts w:eastAsia="Batang"/>
                <w:sz w:val="20"/>
              </w:rPr>
            </w:pPr>
            <w:ins w:id="176" w:author="USA" w:date="2025-08-28T14:24:00Z" w16du:dateUtc="2025-08-28T18:24:00Z">
              <w:r w:rsidRPr="00637EBF">
                <w:rPr>
                  <w:rFonts w:eastAsia="Batang"/>
                  <w:sz w:val="20"/>
                  <w:highlight w:val="yellow"/>
                </w:rPr>
                <w:t>Should be set to zero. Reserved for future use</w:t>
              </w:r>
            </w:ins>
            <w:del w:id="177" w:author="USA" w:date="2025-08-28T14:23:00Z" w16du:dateUtc="2025-08-28T18:23:00Z">
              <w:r w:rsidR="008E0072" w:rsidRPr="008E0072" w:rsidDel="00637EBF">
                <w:rPr>
                  <w:rFonts w:eastAsia="Batang"/>
                  <w:sz w:val="20"/>
                </w:rPr>
                <w:delText>.</w:delText>
              </w:r>
            </w:del>
          </w:p>
          <w:p w14:paraId="31C8D1B9" w14:textId="703D02AD" w:rsidR="008E0072" w:rsidRPr="008E0072" w:rsidDel="00637EBF" w:rsidRDefault="008E0072" w:rsidP="008E0072">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textAlignment w:val="baseline"/>
              <w:rPr>
                <w:del w:id="178" w:author="USA" w:date="2025-08-28T14:23:00Z" w16du:dateUtc="2025-08-28T18:23:00Z"/>
                <w:rFonts w:eastAsia="Batang"/>
                <w:sz w:val="20"/>
              </w:rPr>
            </w:pPr>
            <w:del w:id="179" w:author="USA" w:date="2025-08-28T14:23:00Z" w16du:dateUtc="2025-08-28T18:23:00Z">
              <w:r w:rsidRPr="008E0072" w:rsidDel="00637EBF">
                <w:rPr>
                  <w:rFonts w:eastAsia="Batang"/>
                  <w:sz w:val="20"/>
                </w:rPr>
                <w:delText>0 = Vessel crew-operated</w:delText>
              </w:r>
            </w:del>
          </w:p>
          <w:p w14:paraId="00227C27" w14:textId="6562EAAE" w:rsidR="008E0072" w:rsidRPr="008E0072" w:rsidDel="00637EBF" w:rsidRDefault="008E0072" w:rsidP="008E0072">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textAlignment w:val="baseline"/>
              <w:rPr>
                <w:del w:id="180" w:author="USA" w:date="2025-08-28T14:23:00Z" w16du:dateUtc="2025-08-28T18:23:00Z"/>
                <w:rFonts w:eastAsia="Batang"/>
                <w:sz w:val="20"/>
              </w:rPr>
            </w:pPr>
            <w:del w:id="181" w:author="USA" w:date="2025-08-28T14:23:00Z" w16du:dateUtc="2025-08-28T18:23:00Z">
              <w:r w:rsidRPr="008E0072" w:rsidDel="00637EBF">
                <w:rPr>
                  <w:rFonts w:eastAsia="Batang"/>
                  <w:sz w:val="20"/>
                </w:rPr>
                <w:delText>1 = Crewed vessel remotely operated</w:delText>
              </w:r>
            </w:del>
          </w:p>
          <w:p w14:paraId="4601A4C2" w14:textId="7A926BF0" w:rsidR="008E0072" w:rsidRPr="008E0072" w:rsidDel="00637EBF" w:rsidRDefault="008E0072" w:rsidP="008E0072">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textAlignment w:val="baseline"/>
              <w:rPr>
                <w:del w:id="182" w:author="USA" w:date="2025-08-28T14:23:00Z" w16du:dateUtc="2025-08-28T18:23:00Z"/>
                <w:rFonts w:eastAsia="Batang"/>
                <w:sz w:val="20"/>
              </w:rPr>
            </w:pPr>
            <w:del w:id="183" w:author="USA" w:date="2025-08-28T14:23:00Z" w16du:dateUtc="2025-08-28T18:23:00Z">
              <w:r w:rsidRPr="008E0072" w:rsidDel="00637EBF">
                <w:rPr>
                  <w:rFonts w:eastAsia="Batang"/>
                  <w:sz w:val="20"/>
                </w:rPr>
                <w:delText xml:space="preserve">2 = Unmanned vessel remotely operated </w:delText>
              </w:r>
            </w:del>
          </w:p>
          <w:p w14:paraId="481A6FFC" w14:textId="5E43D258" w:rsidR="008E0072" w:rsidRPr="008E0072" w:rsidRDefault="008E0072" w:rsidP="008E0072">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textAlignment w:val="baseline"/>
              <w:rPr>
                <w:rFonts w:eastAsia="Batang"/>
                <w:sz w:val="20"/>
              </w:rPr>
            </w:pPr>
            <w:del w:id="184" w:author="USA" w:date="2025-08-28T14:23:00Z" w16du:dateUtc="2025-08-28T18:23:00Z">
              <w:r w:rsidRPr="008E0072" w:rsidDel="00637EBF">
                <w:rPr>
                  <w:rFonts w:eastAsia="Batang"/>
                  <w:sz w:val="20"/>
                </w:rPr>
                <w:delText>3 = Autonomous vessel]</w:delText>
              </w:r>
            </w:del>
          </w:p>
        </w:tc>
      </w:tr>
      <w:tr w:rsidR="008E0072" w:rsidRPr="008E0072" w14:paraId="4E53C04D" w14:textId="77777777" w:rsidTr="00182717">
        <w:trPr>
          <w:jc w:val="center"/>
        </w:trPr>
        <w:tc>
          <w:tcPr>
            <w:tcW w:w="1701" w:type="dxa"/>
          </w:tcPr>
          <w:p w14:paraId="6EFFD479"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Transmit power</w:t>
            </w:r>
          </w:p>
        </w:tc>
        <w:tc>
          <w:tcPr>
            <w:tcW w:w="1533" w:type="dxa"/>
          </w:tcPr>
          <w:p w14:paraId="678723FC" w14:textId="77777777" w:rsidR="008E0072" w:rsidRPr="008E0072" w:rsidRDefault="008E0072" w:rsidP="008E0072">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baseline"/>
              <w:rPr>
                <w:rFonts w:eastAsia="Batang"/>
                <w:sz w:val="20"/>
              </w:rPr>
            </w:pPr>
            <w:r w:rsidRPr="008E0072">
              <w:rPr>
                <w:rFonts w:eastAsia="Batang"/>
                <w:sz w:val="20"/>
              </w:rPr>
              <w:t>1</w:t>
            </w:r>
          </w:p>
        </w:tc>
        <w:tc>
          <w:tcPr>
            <w:tcW w:w="6405" w:type="dxa"/>
          </w:tcPr>
          <w:p w14:paraId="467C6877" w14:textId="77777777" w:rsidR="008E0072" w:rsidRPr="008E0072" w:rsidRDefault="008E0072" w:rsidP="008E0072">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textAlignment w:val="baseline"/>
              <w:rPr>
                <w:rFonts w:eastAsia="Batang"/>
                <w:sz w:val="20"/>
              </w:rPr>
            </w:pPr>
            <w:r w:rsidRPr="008E0072">
              <w:rPr>
                <w:rFonts w:eastAsia="Batang"/>
                <w:sz w:val="20"/>
              </w:rPr>
              <w:t>0 = default = high power</w:t>
            </w:r>
          </w:p>
          <w:p w14:paraId="2DC088FB" w14:textId="77777777" w:rsidR="008E0072" w:rsidRPr="008E0072" w:rsidRDefault="008E0072" w:rsidP="008E0072">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textAlignment w:val="baseline"/>
              <w:rPr>
                <w:rFonts w:eastAsia="Batang"/>
                <w:sz w:val="20"/>
              </w:rPr>
            </w:pPr>
            <w:r w:rsidRPr="008E0072">
              <w:rPr>
                <w:rFonts w:eastAsia="Batang"/>
                <w:sz w:val="20"/>
              </w:rPr>
              <w:t>1 = low power</w:t>
            </w:r>
          </w:p>
        </w:tc>
      </w:tr>
      <w:tr w:rsidR="008E0072" w:rsidRPr="008E0072" w14:paraId="27B2BF2E" w14:textId="77777777" w:rsidTr="00182717">
        <w:trPr>
          <w:jc w:val="center"/>
        </w:trPr>
        <w:tc>
          <w:tcPr>
            <w:tcW w:w="1701" w:type="dxa"/>
          </w:tcPr>
          <w:p w14:paraId="7E052FDF"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RAIM-flag</w:t>
            </w:r>
          </w:p>
        </w:tc>
        <w:tc>
          <w:tcPr>
            <w:tcW w:w="1533" w:type="dxa"/>
          </w:tcPr>
          <w:p w14:paraId="280A7F6A" w14:textId="77777777" w:rsidR="008E0072" w:rsidRPr="008E0072" w:rsidRDefault="008E0072" w:rsidP="008E0072">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baseline"/>
              <w:rPr>
                <w:rFonts w:eastAsia="Batang"/>
                <w:sz w:val="20"/>
              </w:rPr>
            </w:pPr>
            <w:r w:rsidRPr="008E0072">
              <w:rPr>
                <w:rFonts w:eastAsia="Batang"/>
                <w:sz w:val="20"/>
              </w:rPr>
              <w:t>1</w:t>
            </w:r>
          </w:p>
        </w:tc>
        <w:tc>
          <w:tcPr>
            <w:tcW w:w="6405" w:type="dxa"/>
          </w:tcPr>
          <w:p w14:paraId="35C6D3A9" w14:textId="1E9D88F0"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Receiver autonomous integrity monitoring (RAIM) flag of electronic position fixing device; 0 = RAIM not in use = default; 1 = RAIM in use. See Table A7-5</w:t>
            </w:r>
          </w:p>
        </w:tc>
      </w:tr>
      <w:tr w:rsidR="008E0072" w:rsidRPr="008E0072" w14:paraId="7BAB50FE" w14:textId="77777777" w:rsidTr="00182717">
        <w:trPr>
          <w:jc w:val="center"/>
        </w:trPr>
        <w:tc>
          <w:tcPr>
            <w:tcW w:w="1701" w:type="dxa"/>
          </w:tcPr>
          <w:p w14:paraId="0F5D17D0"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Communication state</w:t>
            </w:r>
          </w:p>
        </w:tc>
        <w:tc>
          <w:tcPr>
            <w:tcW w:w="1533" w:type="dxa"/>
          </w:tcPr>
          <w:p w14:paraId="016740B6" w14:textId="77777777" w:rsidR="008E0072" w:rsidRPr="008E0072" w:rsidRDefault="008E0072" w:rsidP="008E0072">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baseline"/>
              <w:rPr>
                <w:rFonts w:eastAsia="Batang"/>
                <w:sz w:val="20"/>
              </w:rPr>
            </w:pPr>
            <w:r w:rsidRPr="008E0072">
              <w:rPr>
                <w:rFonts w:eastAsia="Batang"/>
                <w:sz w:val="20"/>
              </w:rPr>
              <w:t>19</w:t>
            </w:r>
          </w:p>
        </w:tc>
        <w:tc>
          <w:tcPr>
            <w:tcW w:w="6405" w:type="dxa"/>
          </w:tcPr>
          <w:p w14:paraId="712A37CB" w14:textId="1C9B10F1" w:rsidR="008E0072" w:rsidRPr="008E0072" w:rsidRDefault="008E0072" w:rsidP="008E0072">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textAlignment w:val="baseline"/>
              <w:rPr>
                <w:rFonts w:eastAsia="Batang"/>
                <w:sz w:val="20"/>
              </w:rPr>
            </w:pPr>
            <w:r w:rsidRPr="008E0072">
              <w:rPr>
                <w:rFonts w:eastAsia="Batang"/>
                <w:sz w:val="20"/>
              </w:rPr>
              <w:t xml:space="preserve">See Table A7-4 </w:t>
            </w:r>
          </w:p>
        </w:tc>
      </w:tr>
      <w:tr w:rsidR="008E0072" w:rsidRPr="008E0072" w14:paraId="01AA29F6" w14:textId="77777777" w:rsidTr="00182717">
        <w:trPr>
          <w:jc w:val="center"/>
        </w:trPr>
        <w:tc>
          <w:tcPr>
            <w:tcW w:w="1701" w:type="dxa"/>
          </w:tcPr>
          <w:p w14:paraId="764F1B61"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Number of bits</w:t>
            </w:r>
          </w:p>
        </w:tc>
        <w:tc>
          <w:tcPr>
            <w:tcW w:w="1533" w:type="dxa"/>
          </w:tcPr>
          <w:p w14:paraId="53DA42DC" w14:textId="77777777" w:rsidR="008E0072" w:rsidRPr="008E0072" w:rsidRDefault="008E0072" w:rsidP="008E0072">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baseline"/>
              <w:rPr>
                <w:rFonts w:eastAsia="Batang"/>
                <w:sz w:val="20"/>
              </w:rPr>
            </w:pPr>
            <w:r w:rsidRPr="008E0072">
              <w:rPr>
                <w:rFonts w:eastAsia="Batang"/>
                <w:sz w:val="20"/>
              </w:rPr>
              <w:t>168</w:t>
            </w:r>
          </w:p>
        </w:tc>
        <w:tc>
          <w:tcPr>
            <w:tcW w:w="6405" w:type="dxa"/>
          </w:tcPr>
          <w:p w14:paraId="7743DE0A"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r>
    </w:tbl>
    <w:p w14:paraId="78186D73" w14:textId="77777777" w:rsidR="008E0072" w:rsidRPr="008E0072" w:rsidRDefault="008E0072" w:rsidP="008E0072">
      <w:pPr>
        <w:tabs>
          <w:tab w:val="clear" w:pos="1134"/>
          <w:tab w:val="clear" w:pos="1871"/>
          <w:tab w:val="clear" w:pos="2268"/>
        </w:tabs>
        <w:spacing w:before="0"/>
        <w:textAlignment w:val="baseline"/>
        <w:rPr>
          <w:rFonts w:eastAsia="Batang"/>
          <w:i/>
          <w:iCs/>
          <w:sz w:val="20"/>
          <w:lang w:eastAsia="zh-CN"/>
        </w:rPr>
      </w:pPr>
      <w:bookmarkStart w:id="185" w:name="_Ref142119433"/>
      <w:r w:rsidRPr="008E0072">
        <w:rPr>
          <w:rFonts w:eastAsia="Batang"/>
          <w:i/>
          <w:iCs/>
          <w:sz w:val="20"/>
          <w:lang w:eastAsia="zh-CN"/>
        </w:rPr>
        <w:t>Editor’s note: for crewing status an alternative message is being considered with a new message type.</w:t>
      </w:r>
    </w:p>
    <w:bookmarkEnd w:id="185"/>
    <w:p w14:paraId="51AC5F11" w14:textId="77777777" w:rsidR="00E748CF" w:rsidRDefault="00E748CF"/>
    <w:p w14:paraId="56D46AA3" w14:textId="77777777" w:rsidR="00B8519B" w:rsidRPr="00A3763E" w:rsidRDefault="00B8519B" w:rsidP="00B8519B">
      <w:pPr>
        <w:rPr>
          <w:i/>
          <w:iCs/>
        </w:rPr>
      </w:pPr>
      <w:r w:rsidRPr="00A3763E">
        <w:rPr>
          <w:i/>
          <w:iCs/>
        </w:rPr>
        <w:t>(No additional changes prior to this section)</w:t>
      </w:r>
    </w:p>
    <w:p w14:paraId="6675F8BD" w14:textId="4CE7054E" w:rsidR="00B8519B" w:rsidDel="00A23542" w:rsidRDefault="0086735D">
      <w:pPr>
        <w:rPr>
          <w:del w:id="186" w:author="USA" w:date="2025-08-28T10:22:00Z" w16du:dateUtc="2025-08-28T14:22:00Z"/>
        </w:rPr>
      </w:pPr>
      <w:del w:id="187" w:author="USA" w:date="2025-08-28T10:22:00Z" w16du:dateUtc="2025-08-28T14:22:00Z">
        <w:r w:rsidRPr="00A23542" w:rsidDel="00A23542">
          <w:rPr>
            <w:highlight w:val="yellow"/>
          </w:rPr>
          <w:delText>[</w:delText>
        </w:r>
        <w:r w:rsidR="00701F40" w:rsidRPr="00A23542" w:rsidDel="00A23542">
          <w:rPr>
            <w:i/>
            <w:iCs/>
            <w:highlight w:val="yellow"/>
          </w:rPr>
          <w:delText>Editor’s</w:delText>
        </w:r>
        <w:r w:rsidRPr="00A23542" w:rsidDel="00A23542">
          <w:rPr>
            <w:i/>
            <w:iCs/>
            <w:highlight w:val="yellow"/>
          </w:rPr>
          <w:delText xml:space="preserve"> note: </w:delText>
        </w:r>
        <w:r w:rsidR="00701F40" w:rsidRPr="00A23542" w:rsidDel="00A23542">
          <w:rPr>
            <w:i/>
            <w:iCs/>
            <w:highlight w:val="yellow"/>
          </w:rPr>
          <w:delText>More</w:delText>
        </w:r>
        <w:r w:rsidRPr="00A23542" w:rsidDel="00A23542">
          <w:rPr>
            <w:i/>
            <w:iCs/>
            <w:highlight w:val="yellow"/>
          </w:rPr>
          <w:delText xml:space="preserve"> work to be done on the following section</w:delText>
        </w:r>
        <w:r w:rsidRPr="00A23542" w:rsidDel="00A23542">
          <w:rPr>
            <w:highlight w:val="yellow"/>
          </w:rPr>
          <w:delText>]</w:delText>
        </w:r>
      </w:del>
    </w:p>
    <w:p w14:paraId="402F4105" w14:textId="77777777" w:rsidR="00B41E1D" w:rsidRPr="00B41E1D" w:rsidRDefault="00B41E1D" w:rsidP="00B41E1D">
      <w:pPr>
        <w:keepNext/>
        <w:keepLines/>
        <w:spacing w:before="200"/>
        <w:textAlignment w:val="baseline"/>
        <w:outlineLvl w:val="1"/>
        <w:rPr>
          <w:rFonts w:eastAsia="Batang"/>
        </w:rPr>
      </w:pPr>
      <w:bookmarkStart w:id="188" w:name="_Toc197413981"/>
      <w:bookmarkStart w:id="189" w:name="_Toc197414991"/>
      <w:bookmarkStart w:id="190" w:name="_Toc197415871"/>
      <w:r w:rsidRPr="00B41E1D">
        <w:rPr>
          <w:rFonts w:eastAsia="Batang"/>
          <w:b/>
        </w:rPr>
        <w:t>A7-3.26</w:t>
      </w:r>
      <w:r w:rsidRPr="00B41E1D">
        <w:rPr>
          <w:rFonts w:eastAsia="Batang"/>
          <w:b/>
        </w:rPr>
        <w:tab/>
      </w:r>
      <w:bookmarkStart w:id="191" w:name="_Hlk183441224"/>
      <w:r w:rsidRPr="00B41E1D">
        <w:rPr>
          <w:rFonts w:eastAsia="Batang"/>
          <w:b/>
        </w:rPr>
        <w:t>Message 28: Aid-to-Navigation Report (Single-slot message)</w:t>
      </w:r>
      <w:bookmarkEnd w:id="188"/>
      <w:bookmarkEnd w:id="189"/>
      <w:bookmarkEnd w:id="190"/>
    </w:p>
    <w:p w14:paraId="6FDE3348" w14:textId="77777777" w:rsidR="00B41E1D" w:rsidRPr="00B41E1D" w:rsidRDefault="00B41E1D" w:rsidP="00B41E1D">
      <w:pPr>
        <w:textAlignment w:val="baseline"/>
        <w:rPr>
          <w:rFonts w:eastAsia="Batang"/>
        </w:rPr>
      </w:pPr>
      <w:r w:rsidRPr="00B41E1D">
        <w:rPr>
          <w:rFonts w:eastAsia="Batang"/>
        </w:rPr>
        <w:t xml:space="preserve">Message 28 provides similar information as AIS Message 21, but in one slot versus two slot, and can be used to report </w:t>
      </w:r>
      <w:proofErr w:type="spellStart"/>
      <w:r w:rsidRPr="00B41E1D">
        <w:rPr>
          <w:rFonts w:eastAsia="Batang"/>
        </w:rPr>
        <w:t>MAtoN</w:t>
      </w:r>
      <w:proofErr w:type="spellEnd"/>
      <w:r w:rsidRPr="00B41E1D">
        <w:rPr>
          <w:rFonts w:eastAsia="Batang"/>
        </w:rPr>
        <w:t xml:space="preserve"> direction and speed or provide extended information on the AtoN (i.e., its height) and what it’s marking (i.e., hazardous area). It may be accompanied by Message 24A - Static Data Report, Part A to provide the charted name of the AtoN.</w:t>
      </w:r>
    </w:p>
    <w:p w14:paraId="3A624286" w14:textId="77777777" w:rsidR="00B41E1D" w:rsidRPr="00B41E1D" w:rsidRDefault="00B41E1D" w:rsidP="00B41E1D">
      <w:pPr>
        <w:tabs>
          <w:tab w:val="clear" w:pos="1134"/>
          <w:tab w:val="clear" w:pos="1871"/>
          <w:tab w:val="clear" w:pos="2268"/>
        </w:tabs>
        <w:spacing w:before="0"/>
        <w:textAlignment w:val="baseline"/>
        <w:rPr>
          <w:rFonts w:eastAsia="Batang"/>
          <w:szCs w:val="24"/>
        </w:rPr>
      </w:pPr>
      <w:r w:rsidRPr="00B41E1D">
        <w:rPr>
          <w:rFonts w:eastAsia="Batang"/>
          <w:szCs w:val="24"/>
        </w:rPr>
        <w:t>This message may also be sent by a vessel to report an AtoN off-position or malfunction, or navigational hazard or obstruction, or to confirm an AtoN position and status.</w:t>
      </w:r>
    </w:p>
    <w:p w14:paraId="669EE1C6" w14:textId="77777777" w:rsidR="00B41E1D" w:rsidRPr="00B41E1D" w:rsidRDefault="00B41E1D" w:rsidP="00B41E1D">
      <w:pPr>
        <w:keepNext/>
        <w:spacing w:before="560" w:after="120"/>
        <w:jc w:val="center"/>
        <w:textAlignment w:val="baseline"/>
        <w:rPr>
          <w:rFonts w:eastAsia="Batang"/>
          <w:caps/>
          <w:sz w:val="20"/>
        </w:rPr>
      </w:pPr>
      <w:r w:rsidRPr="00B41E1D">
        <w:rPr>
          <w:rFonts w:eastAsia="Batang"/>
          <w:caps/>
          <w:sz w:val="20"/>
        </w:rPr>
        <w:t>TABLE A7-41</w:t>
      </w:r>
    </w:p>
    <w:tbl>
      <w:tblPr>
        <w:tblW w:w="963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4A0" w:firstRow="1" w:lastRow="0" w:firstColumn="1" w:lastColumn="0" w:noHBand="0" w:noVBand="1"/>
      </w:tblPr>
      <w:tblGrid>
        <w:gridCol w:w="1682"/>
        <w:gridCol w:w="1145"/>
        <w:gridCol w:w="6806"/>
      </w:tblGrid>
      <w:tr w:rsidR="00B41E1D" w:rsidRPr="00B41E1D" w14:paraId="4E34CEF1" w14:textId="77777777" w:rsidTr="009F075D">
        <w:trPr>
          <w:cantSplit/>
          <w:tblHeader/>
          <w:jc w:val="center"/>
        </w:trPr>
        <w:tc>
          <w:tcPr>
            <w:tcW w:w="1682" w:type="dxa"/>
            <w:shd w:val="clear" w:color="auto" w:fill="FFFFFF"/>
            <w:vAlign w:val="center"/>
          </w:tcPr>
          <w:p w14:paraId="784853A0" w14:textId="77777777" w:rsidR="00B41E1D" w:rsidRPr="00B41E1D" w:rsidRDefault="00B41E1D" w:rsidP="00B41E1D">
            <w:pPr>
              <w:keepNext/>
              <w:spacing w:before="80" w:after="80"/>
              <w:jc w:val="center"/>
              <w:textAlignment w:val="baseline"/>
              <w:rPr>
                <w:rFonts w:ascii="Times New Roman Bold" w:eastAsia="Batang" w:hAnsi="Times New Roman Bold" w:cs="Times New Roman Bold"/>
                <w:b/>
                <w:sz w:val="20"/>
              </w:rPr>
            </w:pPr>
            <w:r w:rsidRPr="00B41E1D">
              <w:rPr>
                <w:rFonts w:ascii="Times New Roman Bold" w:eastAsia="Batang" w:hAnsi="Times New Roman Bold" w:cs="Times New Roman Bold"/>
                <w:b/>
                <w:sz w:val="20"/>
              </w:rPr>
              <w:t>Parameter</w:t>
            </w:r>
          </w:p>
        </w:tc>
        <w:tc>
          <w:tcPr>
            <w:tcW w:w="1145" w:type="dxa"/>
            <w:shd w:val="clear" w:color="auto" w:fill="FFFFFF"/>
            <w:vAlign w:val="center"/>
          </w:tcPr>
          <w:p w14:paraId="09BD1425" w14:textId="77777777" w:rsidR="00B41E1D" w:rsidRPr="00B41E1D" w:rsidRDefault="00B41E1D" w:rsidP="00B41E1D">
            <w:pPr>
              <w:keepNext/>
              <w:spacing w:before="80" w:after="80"/>
              <w:jc w:val="center"/>
              <w:textAlignment w:val="baseline"/>
              <w:rPr>
                <w:rFonts w:ascii="Times New Roman Bold" w:eastAsia="Batang" w:hAnsi="Times New Roman Bold" w:cs="Times New Roman Bold"/>
                <w:b/>
                <w:sz w:val="20"/>
              </w:rPr>
            </w:pPr>
            <w:r w:rsidRPr="00B41E1D">
              <w:rPr>
                <w:rFonts w:ascii="Times New Roman Bold" w:eastAsia="Batang" w:hAnsi="Times New Roman Bold" w:cs="Times New Roman Bold"/>
                <w:b/>
                <w:sz w:val="20"/>
              </w:rPr>
              <w:t>Bits</w:t>
            </w:r>
          </w:p>
        </w:tc>
        <w:tc>
          <w:tcPr>
            <w:tcW w:w="6806" w:type="dxa"/>
            <w:shd w:val="clear" w:color="auto" w:fill="FFFFFF"/>
            <w:vAlign w:val="center"/>
          </w:tcPr>
          <w:p w14:paraId="35BA7C06" w14:textId="77777777" w:rsidR="00B41E1D" w:rsidRPr="00B41E1D" w:rsidRDefault="00B41E1D" w:rsidP="00B41E1D">
            <w:pPr>
              <w:keepNext/>
              <w:spacing w:before="80" w:after="80"/>
              <w:jc w:val="center"/>
              <w:textAlignment w:val="baseline"/>
              <w:rPr>
                <w:rFonts w:ascii="Times New Roman Bold" w:eastAsia="Batang" w:hAnsi="Times New Roman Bold" w:cs="Times New Roman Bold"/>
                <w:b/>
                <w:sz w:val="20"/>
              </w:rPr>
            </w:pPr>
            <w:r w:rsidRPr="00B41E1D">
              <w:rPr>
                <w:rFonts w:ascii="Times New Roman Bold" w:eastAsia="Batang" w:hAnsi="Times New Roman Bold" w:cs="Times New Roman Bold"/>
                <w:b/>
                <w:sz w:val="20"/>
              </w:rPr>
              <w:t>Description</w:t>
            </w:r>
          </w:p>
        </w:tc>
      </w:tr>
      <w:tr w:rsidR="00B41E1D" w:rsidRPr="00B41E1D" w14:paraId="3525B12C" w14:textId="77777777" w:rsidTr="009F075D">
        <w:trPr>
          <w:cantSplit/>
          <w:jc w:val="center"/>
        </w:trPr>
        <w:tc>
          <w:tcPr>
            <w:tcW w:w="1682" w:type="dxa"/>
            <w:vAlign w:val="center"/>
          </w:tcPr>
          <w:p w14:paraId="5AF3C871"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Message ID</w:t>
            </w:r>
          </w:p>
        </w:tc>
        <w:tc>
          <w:tcPr>
            <w:tcW w:w="1145" w:type="dxa"/>
            <w:vAlign w:val="center"/>
          </w:tcPr>
          <w:p w14:paraId="555D8F89"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6</w:t>
            </w:r>
          </w:p>
        </w:tc>
        <w:tc>
          <w:tcPr>
            <w:tcW w:w="6806" w:type="dxa"/>
            <w:vAlign w:val="center"/>
          </w:tcPr>
          <w:p w14:paraId="0158579C"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Identifier for this message; always 28.</w:t>
            </w:r>
          </w:p>
        </w:tc>
      </w:tr>
      <w:tr w:rsidR="00B41E1D" w:rsidRPr="00B41E1D" w14:paraId="077FE2F2" w14:textId="77777777" w:rsidTr="009F075D">
        <w:trPr>
          <w:cantSplit/>
          <w:jc w:val="center"/>
        </w:trPr>
        <w:tc>
          <w:tcPr>
            <w:tcW w:w="1682" w:type="dxa"/>
            <w:vAlign w:val="center"/>
          </w:tcPr>
          <w:p w14:paraId="020AB2FD"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Repeat indicator</w:t>
            </w:r>
          </w:p>
        </w:tc>
        <w:tc>
          <w:tcPr>
            <w:tcW w:w="1145" w:type="dxa"/>
            <w:vAlign w:val="center"/>
          </w:tcPr>
          <w:p w14:paraId="6F815642"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2</w:t>
            </w:r>
          </w:p>
        </w:tc>
        <w:tc>
          <w:tcPr>
            <w:tcW w:w="6806" w:type="dxa"/>
            <w:vAlign w:val="center"/>
          </w:tcPr>
          <w:p w14:paraId="4FD708F8" w14:textId="41D9254C"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Used by the repeater to indicate how many times a message has been repeated.</w:t>
            </w:r>
            <w:ins w:id="192" w:author="USA" w:date="2025-08-28T10:29:00Z" w16du:dateUtc="2025-08-28T14:29:00Z">
              <w:r w:rsidR="006C0121">
                <w:rPr>
                  <w:rFonts w:eastAsia="Batang"/>
                  <w:sz w:val="20"/>
                </w:rPr>
                <w:t xml:space="preserve"> </w:t>
              </w:r>
              <w:r w:rsidR="006C0121" w:rsidRPr="006763B4">
                <w:rPr>
                  <w:rFonts w:eastAsia="SimSun"/>
                  <w:bCs/>
                  <w:kern w:val="2"/>
                  <w:sz w:val="20"/>
                  <w:highlight w:val="yellow"/>
                  <w:lang w:eastAsia="zh-CN"/>
                </w:rPr>
                <w:t xml:space="preserve">0-3; 0 = default; 3 = do not repeat any more. </w:t>
              </w:r>
              <w:r w:rsidR="006C0121" w:rsidRPr="006763B4">
                <w:rPr>
                  <w:rFonts w:eastAsia="Calibri"/>
                  <w:color w:val="212529"/>
                  <w:sz w:val="20"/>
                  <w:highlight w:val="yellow"/>
                </w:rPr>
                <w:t xml:space="preserve">Notwithstanding </w:t>
              </w:r>
              <w:r w:rsidR="006C0121" w:rsidRPr="006763B4">
                <w:rPr>
                  <w:rFonts w:eastAsia="SimSun"/>
                  <w:bCs/>
                  <w:kern w:val="2"/>
                  <w:sz w:val="20"/>
                  <w:highlight w:val="yellow"/>
                  <w:lang w:eastAsia="zh-CN"/>
                </w:rPr>
                <w:t>Section 4.6.1.1, Annex 2, mobile stations should repeat this message if Repeat Indicator = (1or 2 and within 100 nm of this reported position).</w:t>
              </w:r>
            </w:ins>
          </w:p>
        </w:tc>
      </w:tr>
      <w:tr w:rsidR="00B41E1D" w:rsidRPr="00B41E1D" w14:paraId="79AC2189" w14:textId="77777777" w:rsidTr="009F075D">
        <w:trPr>
          <w:cantSplit/>
          <w:jc w:val="center"/>
        </w:trPr>
        <w:tc>
          <w:tcPr>
            <w:tcW w:w="1682" w:type="dxa"/>
            <w:vAlign w:val="center"/>
          </w:tcPr>
          <w:p w14:paraId="50321104"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Source ID</w:t>
            </w:r>
          </w:p>
        </w:tc>
        <w:tc>
          <w:tcPr>
            <w:tcW w:w="1145" w:type="dxa"/>
            <w:vAlign w:val="center"/>
          </w:tcPr>
          <w:p w14:paraId="2BC39BA6"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30</w:t>
            </w:r>
          </w:p>
        </w:tc>
        <w:tc>
          <w:tcPr>
            <w:tcW w:w="6806" w:type="dxa"/>
            <w:vAlign w:val="center"/>
          </w:tcPr>
          <w:p w14:paraId="0A36F6F1"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 xml:space="preserve">Identity (in the MMS) of the source of the message (see RR Art. </w:t>
            </w:r>
            <w:r w:rsidRPr="00B41E1D">
              <w:rPr>
                <w:rFonts w:eastAsia="Batang"/>
                <w:b/>
                <w:bCs/>
                <w:sz w:val="20"/>
              </w:rPr>
              <w:t>19</w:t>
            </w:r>
            <w:r w:rsidRPr="00B41E1D">
              <w:rPr>
                <w:rFonts w:eastAsia="Batang"/>
                <w:sz w:val="20"/>
              </w:rPr>
              <w:t xml:space="preserve"> and Rec. ITU-R M.585)</w:t>
            </w:r>
          </w:p>
        </w:tc>
      </w:tr>
      <w:tr w:rsidR="00B41E1D" w:rsidRPr="00B41E1D" w14:paraId="7CA7E9C5" w14:textId="77777777" w:rsidTr="009F075D">
        <w:trPr>
          <w:cantSplit/>
          <w:jc w:val="center"/>
        </w:trPr>
        <w:tc>
          <w:tcPr>
            <w:tcW w:w="1682" w:type="dxa"/>
            <w:vAlign w:val="center"/>
          </w:tcPr>
          <w:p w14:paraId="5B8F887E"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lastRenderedPageBreak/>
              <w:t>Time stamp</w:t>
            </w:r>
          </w:p>
        </w:tc>
        <w:tc>
          <w:tcPr>
            <w:tcW w:w="1145" w:type="dxa"/>
            <w:vAlign w:val="center"/>
          </w:tcPr>
          <w:p w14:paraId="2C743034"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6</w:t>
            </w:r>
          </w:p>
        </w:tc>
        <w:tc>
          <w:tcPr>
            <w:tcW w:w="6806" w:type="dxa"/>
            <w:vAlign w:val="center"/>
          </w:tcPr>
          <w:p w14:paraId="0069F9FC"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UTC second when the report was generated by the EPFS (0-59) or 60 if time stamp is not available, which should also be the default value, or 61 if positioning system is in manual input mode, or 62 if electronic position fixing system operates in estimated (dead reckoning) mode, or 63 if the positioning system is inoperative)</w:t>
            </w:r>
          </w:p>
        </w:tc>
      </w:tr>
      <w:tr w:rsidR="00B41E1D" w:rsidRPr="00B41E1D" w14:paraId="771897AE" w14:textId="77777777" w:rsidTr="009F075D">
        <w:trPr>
          <w:cantSplit/>
          <w:jc w:val="center"/>
        </w:trPr>
        <w:tc>
          <w:tcPr>
            <w:tcW w:w="1682" w:type="dxa"/>
            <w:vAlign w:val="center"/>
          </w:tcPr>
          <w:p w14:paraId="50C037BB"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Longitude</w:t>
            </w:r>
          </w:p>
        </w:tc>
        <w:tc>
          <w:tcPr>
            <w:tcW w:w="1145" w:type="dxa"/>
            <w:vAlign w:val="center"/>
          </w:tcPr>
          <w:p w14:paraId="7926F13F"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28</w:t>
            </w:r>
          </w:p>
        </w:tc>
        <w:tc>
          <w:tcPr>
            <w:tcW w:w="6806" w:type="dxa"/>
            <w:vAlign w:val="center"/>
          </w:tcPr>
          <w:p w14:paraId="660208CD"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Longitude in 1/10 000 min of position of an AtoN (±180°, East = positive, West = negative, 181 = (6791AC0h) = not available = default)</w:t>
            </w:r>
          </w:p>
        </w:tc>
      </w:tr>
      <w:tr w:rsidR="00B41E1D" w:rsidRPr="00B41E1D" w14:paraId="295CF671" w14:textId="77777777" w:rsidTr="009F075D">
        <w:trPr>
          <w:cantSplit/>
          <w:jc w:val="center"/>
        </w:trPr>
        <w:tc>
          <w:tcPr>
            <w:tcW w:w="1682" w:type="dxa"/>
            <w:vAlign w:val="center"/>
          </w:tcPr>
          <w:p w14:paraId="057FEE0B"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Latitude</w:t>
            </w:r>
          </w:p>
        </w:tc>
        <w:tc>
          <w:tcPr>
            <w:tcW w:w="1145" w:type="dxa"/>
            <w:vAlign w:val="center"/>
          </w:tcPr>
          <w:p w14:paraId="17DBCAFB"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27</w:t>
            </w:r>
          </w:p>
        </w:tc>
        <w:tc>
          <w:tcPr>
            <w:tcW w:w="6806" w:type="dxa"/>
            <w:vAlign w:val="center"/>
          </w:tcPr>
          <w:p w14:paraId="6606AE63"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Latitude in 1/10 000 min of an AtoN (±90°, North = positive, South = negative, 91 = (3412140h) = not available = default)</w:t>
            </w:r>
          </w:p>
        </w:tc>
      </w:tr>
      <w:tr w:rsidR="00B41E1D" w:rsidRPr="00B41E1D" w14:paraId="0BEF33A1" w14:textId="77777777" w:rsidTr="009F075D">
        <w:trPr>
          <w:cantSplit/>
          <w:jc w:val="center"/>
        </w:trPr>
        <w:tc>
          <w:tcPr>
            <w:tcW w:w="1682" w:type="dxa"/>
            <w:vAlign w:val="center"/>
          </w:tcPr>
          <w:p w14:paraId="6E6704CC"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Restricted Use Indicator</w:t>
            </w:r>
          </w:p>
        </w:tc>
        <w:tc>
          <w:tcPr>
            <w:tcW w:w="1145" w:type="dxa"/>
            <w:vAlign w:val="center"/>
          </w:tcPr>
          <w:p w14:paraId="012FE559"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2</w:t>
            </w:r>
          </w:p>
        </w:tc>
        <w:tc>
          <w:tcPr>
            <w:tcW w:w="6806" w:type="dxa"/>
            <w:vAlign w:val="center"/>
          </w:tcPr>
          <w:p w14:paraId="257E35B7"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Denotes where the AtoN may be operated.</w:t>
            </w:r>
          </w:p>
          <w:p w14:paraId="75DF71AA"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0 = unrestricted use = default</w:t>
            </w:r>
            <w:r w:rsidRPr="00B41E1D">
              <w:rPr>
                <w:rFonts w:eastAsia="Batang"/>
                <w:sz w:val="20"/>
              </w:rPr>
              <w:br/>
              <w:t>1 = use restricted to territorial waters of the flag state (of MMSI MID)</w:t>
            </w:r>
            <w:r w:rsidRPr="00B41E1D">
              <w:rPr>
                <w:rFonts w:eastAsia="Batang"/>
                <w:sz w:val="20"/>
              </w:rPr>
              <w:br/>
              <w:t>2 = use restricted the Exclusive Economic Zone (EEZ) of the flag state (of MMSI MID)</w:t>
            </w:r>
            <w:r w:rsidRPr="00B41E1D">
              <w:rPr>
                <w:rFonts w:eastAsia="Batang"/>
                <w:sz w:val="20"/>
              </w:rPr>
              <w:br/>
              <w:t>3 = use restricted as defined by its flag state (of MMSI MID)</w:t>
            </w:r>
          </w:p>
          <w:p w14:paraId="18187757"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NOTE 1 – Use outside of a restricted area requires permission of the flag state competent authority.</w:t>
            </w:r>
          </w:p>
          <w:p w14:paraId="7DA7081D" w14:textId="103C6E6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del w:id="193" w:author="USA" w:date="2025-08-28T10:45:00Z" w16du:dateUtc="2025-08-28T14:45:00Z">
              <w:r w:rsidRPr="006763B4" w:rsidDel="00861999">
                <w:rPr>
                  <w:rFonts w:eastAsia="Batang"/>
                  <w:sz w:val="20"/>
                  <w:highlight w:val="yellow"/>
                </w:rPr>
                <w:delText>NOTE 2 – This parameter should not be available and reported as 0 if AtoN Report Originator = 1.</w:delText>
              </w:r>
            </w:del>
          </w:p>
        </w:tc>
      </w:tr>
      <w:tr w:rsidR="00B41E1D" w:rsidRPr="00B41E1D" w14:paraId="4AAD79D7" w14:textId="77777777" w:rsidTr="009F075D">
        <w:trPr>
          <w:cantSplit/>
          <w:jc w:val="center"/>
        </w:trPr>
        <w:tc>
          <w:tcPr>
            <w:tcW w:w="1682" w:type="dxa"/>
            <w:vAlign w:val="center"/>
          </w:tcPr>
          <w:p w14:paraId="729C5AF6"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AIS AtoN Station Type</w:t>
            </w:r>
          </w:p>
        </w:tc>
        <w:tc>
          <w:tcPr>
            <w:tcW w:w="1145" w:type="dxa"/>
            <w:vAlign w:val="center"/>
          </w:tcPr>
          <w:p w14:paraId="735A8766"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3</w:t>
            </w:r>
          </w:p>
        </w:tc>
        <w:tc>
          <w:tcPr>
            <w:tcW w:w="6806" w:type="dxa"/>
            <w:vAlign w:val="center"/>
          </w:tcPr>
          <w:p w14:paraId="730953F4"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Denotes the type of AIS AtoN station. See IALA Recommendation R0126, The Use of the AIS in Marine AtoN Services, R1016, Mobile Marine Aids to Navigation (</w:t>
            </w:r>
            <w:proofErr w:type="spellStart"/>
            <w:r w:rsidRPr="00B41E1D">
              <w:rPr>
                <w:rFonts w:eastAsia="Batang"/>
                <w:sz w:val="20"/>
              </w:rPr>
              <w:t>MAtoN</w:t>
            </w:r>
            <w:proofErr w:type="spellEnd"/>
            <w:r w:rsidRPr="00B41E1D">
              <w:rPr>
                <w:rFonts w:eastAsia="Batang"/>
                <w:sz w:val="20"/>
              </w:rPr>
              <w:t>) and IMO MSC Circular 1473, Policy on Use of AIS Aids to Navigation.</w:t>
            </w:r>
          </w:p>
          <w:p w14:paraId="47E6BA3E"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0 = a physical AIS AtoN (floating)</w:t>
            </w:r>
            <w:r w:rsidRPr="00B41E1D">
              <w:rPr>
                <w:rFonts w:eastAsia="Batang"/>
                <w:sz w:val="20"/>
              </w:rPr>
              <w:br/>
              <w:t>1 = a physical AIS AtoN (fixed)</w:t>
            </w:r>
          </w:p>
          <w:p w14:paraId="7983A713" w14:textId="5C80B7F1"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2 = a synthetic predicted AIS AtoN</w:t>
            </w:r>
            <w:r w:rsidRPr="00B41E1D">
              <w:rPr>
                <w:rFonts w:eastAsia="Batang"/>
                <w:sz w:val="20"/>
              </w:rPr>
              <w:br/>
              <w:t>3 = a synthetic monitored AIS AtoN</w:t>
            </w:r>
            <w:r w:rsidRPr="00B41E1D">
              <w:rPr>
                <w:rFonts w:eastAsia="Batang"/>
                <w:sz w:val="20"/>
              </w:rPr>
              <w:br/>
              <w:t>4 = a virtual AIS AtoN</w:t>
            </w:r>
            <w:r w:rsidRPr="00B41E1D">
              <w:rPr>
                <w:rFonts w:eastAsia="Batang"/>
                <w:sz w:val="20"/>
              </w:rPr>
              <w:br/>
              <w:t>5 = a mobile AIS AtoN</w:t>
            </w:r>
            <w:r w:rsidRPr="00B41E1D">
              <w:rPr>
                <w:rFonts w:eastAsia="Batang"/>
                <w:sz w:val="20"/>
              </w:rPr>
              <w:br/>
            </w:r>
            <w:ins w:id="194" w:author="USA" w:date="2025-08-28T10:31:00Z" w16du:dateUtc="2025-08-28T14:31:00Z">
              <w:r w:rsidR="006C0121" w:rsidRPr="006763B4">
                <w:rPr>
                  <w:rFonts w:eastAsia="SimSun"/>
                  <w:bCs/>
                  <w:kern w:val="2"/>
                  <w:sz w:val="20"/>
                  <w:highlight w:val="yellow"/>
                  <w:lang w:val="en-US" w:eastAsia="zh-CN"/>
                </w:rPr>
                <w:t>6 = a mobile self-propelled AIS AtoN</w:t>
              </w:r>
            </w:ins>
            <w:r w:rsidRPr="00B41E1D">
              <w:rPr>
                <w:rFonts w:eastAsia="Batang"/>
                <w:sz w:val="20"/>
              </w:rPr>
              <w:br/>
            </w:r>
            <w:ins w:id="195" w:author="USA" w:date="2025-08-28T10:31:00Z" w16du:dateUtc="2025-08-28T14:31:00Z">
              <w:r w:rsidR="006C0121">
                <w:rPr>
                  <w:rFonts w:eastAsia="Batang"/>
                  <w:sz w:val="20"/>
                </w:rPr>
                <w:t xml:space="preserve"> </w:t>
              </w:r>
            </w:ins>
            <w:del w:id="196" w:author="USA" w:date="2025-08-28T10:31:00Z" w16du:dateUtc="2025-08-28T14:31:00Z">
              <w:r w:rsidRPr="006763B4" w:rsidDel="006C0121">
                <w:rPr>
                  <w:rFonts w:eastAsia="Batang"/>
                  <w:sz w:val="20"/>
                  <w:highlight w:val="yellow"/>
                </w:rPr>
                <w:delText>6</w:delText>
              </w:r>
              <w:r w:rsidRPr="00B41E1D" w:rsidDel="006C0121">
                <w:rPr>
                  <w:rFonts w:eastAsia="Batang"/>
                  <w:sz w:val="20"/>
                </w:rPr>
                <w:delText>-</w:delText>
              </w:r>
            </w:del>
            <w:r w:rsidRPr="00B41E1D">
              <w:rPr>
                <w:rFonts w:eastAsia="Batang"/>
                <w:sz w:val="20"/>
              </w:rPr>
              <w:t>7 = reserved for future use</w:t>
            </w:r>
          </w:p>
        </w:tc>
      </w:tr>
      <w:tr w:rsidR="00B41E1D" w:rsidRPr="00B41E1D" w14:paraId="3D71CA57" w14:textId="77777777" w:rsidTr="009F075D">
        <w:trPr>
          <w:cantSplit/>
          <w:jc w:val="center"/>
        </w:trPr>
        <w:tc>
          <w:tcPr>
            <w:tcW w:w="1682" w:type="dxa"/>
            <w:vAlign w:val="center"/>
          </w:tcPr>
          <w:p w14:paraId="7C280358"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Types of AtoN</w:t>
            </w:r>
          </w:p>
        </w:tc>
        <w:tc>
          <w:tcPr>
            <w:tcW w:w="1145" w:type="dxa"/>
            <w:vAlign w:val="center"/>
          </w:tcPr>
          <w:p w14:paraId="261549CC"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7</w:t>
            </w:r>
          </w:p>
        </w:tc>
        <w:tc>
          <w:tcPr>
            <w:tcW w:w="6806" w:type="dxa"/>
            <w:vAlign w:val="center"/>
          </w:tcPr>
          <w:p w14:paraId="19BCD048"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 xml:space="preserve">0 = not available = default </w:t>
            </w:r>
          </w:p>
          <w:p w14:paraId="7B8F2455"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1-127 = refer to message 21 Table 29 or Table BIS 2 below).</w:t>
            </w:r>
          </w:p>
        </w:tc>
      </w:tr>
      <w:tr w:rsidR="00B41E1D" w:rsidRPr="00B41E1D" w14:paraId="69400CD5" w14:textId="77777777" w:rsidTr="009F075D">
        <w:trPr>
          <w:cantSplit/>
          <w:jc w:val="center"/>
        </w:trPr>
        <w:tc>
          <w:tcPr>
            <w:tcW w:w="1682" w:type="dxa"/>
            <w:vAlign w:val="center"/>
          </w:tcPr>
          <w:p w14:paraId="516C3004"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 xml:space="preserve">IALA AtoN MRN </w:t>
            </w:r>
          </w:p>
        </w:tc>
        <w:tc>
          <w:tcPr>
            <w:tcW w:w="1145" w:type="dxa"/>
            <w:vAlign w:val="center"/>
          </w:tcPr>
          <w:p w14:paraId="3E7ADD13"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17</w:t>
            </w:r>
          </w:p>
        </w:tc>
        <w:tc>
          <w:tcPr>
            <w:tcW w:w="6806" w:type="dxa"/>
            <w:vAlign w:val="center"/>
          </w:tcPr>
          <w:p w14:paraId="5ED4ED4D" w14:textId="77777777" w:rsidR="006C0121"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197" w:author="USA" w:date="2025-08-28T10:31:00Z" w16du:dateUtc="2025-08-28T14:31:00Z"/>
                <w:rFonts w:eastAsia="Batang"/>
                <w:sz w:val="20"/>
              </w:rPr>
            </w:pPr>
            <w:r w:rsidRPr="00B41E1D">
              <w:rPr>
                <w:rFonts w:eastAsia="Batang"/>
                <w:sz w:val="20"/>
              </w:rPr>
              <w:t xml:space="preserve">AtoN unique IALA Marine Resource Name (MRN). national identification number. The MMSI MID represents the nationality. </w:t>
            </w:r>
          </w:p>
          <w:p w14:paraId="4EBB3FF8" w14:textId="720EAD9C" w:rsidR="006C0121" w:rsidRDefault="006C0121"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198" w:author="USA" w:date="2025-08-28T10:31:00Z" w16du:dateUtc="2025-08-28T14:31:00Z"/>
                <w:rFonts w:eastAsia="Batang"/>
                <w:sz w:val="20"/>
              </w:rPr>
            </w:pPr>
            <w:ins w:id="199" w:author="USA" w:date="2025-08-28T10:31:00Z" w16du:dateUtc="2025-08-28T14:31:00Z">
              <w:r w:rsidRPr="006763B4">
                <w:rPr>
                  <w:rFonts w:eastAsia="Batang"/>
                  <w:sz w:val="20"/>
                  <w:highlight w:val="yellow"/>
                </w:rPr>
                <w:t>000001-131 071, 0 = unassigned or unknown = default.</w:t>
              </w:r>
            </w:ins>
          </w:p>
          <w:p w14:paraId="0A7FF0A8" w14:textId="67E25CCA"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 xml:space="preserve">See IALA Guideline G1143, IALA MRN for AtoN, e.g., </w:t>
            </w:r>
            <w:proofErr w:type="spellStart"/>
            <w:r w:rsidRPr="00B41E1D">
              <w:rPr>
                <w:rFonts w:eastAsia="Batang"/>
                <w:sz w:val="20"/>
              </w:rPr>
              <w:t>urn:mrn:iala:aton</w:t>
            </w:r>
            <w:proofErr w:type="spellEnd"/>
            <w:r w:rsidRPr="00B41E1D">
              <w:rPr>
                <w:rFonts w:eastAsia="Batang"/>
                <w:sz w:val="20"/>
              </w:rPr>
              <w:t>:&lt;ISO 3166-1 alpha-2 code for its nationality&gt;:&lt;national identification number&gt;.</w:t>
            </w:r>
            <w:r w:rsidRPr="00B41E1D">
              <w:rPr>
                <w:rFonts w:eastAsia="Batang"/>
                <w:sz w:val="20"/>
              </w:rPr>
              <w:br/>
            </w:r>
            <w:r w:rsidRPr="00B41E1D">
              <w:rPr>
                <w:rFonts w:eastAsia="Batang"/>
                <w:sz w:val="20"/>
              </w:rPr>
              <w:br/>
            </w:r>
            <w:del w:id="200" w:author="USA" w:date="2025-08-28T10:31:00Z" w16du:dateUtc="2025-08-28T14:31:00Z">
              <w:r w:rsidRPr="006763B4" w:rsidDel="006C0121">
                <w:rPr>
                  <w:rFonts w:eastAsia="Batang"/>
                  <w:sz w:val="20"/>
                  <w:highlight w:val="yellow"/>
                </w:rPr>
                <w:delText>000001-131 071, 0 = unassigned or unknown = default.</w:delText>
              </w:r>
            </w:del>
          </w:p>
        </w:tc>
      </w:tr>
      <w:tr w:rsidR="00B41E1D" w:rsidRPr="00B41E1D" w14:paraId="10BCDDC1" w14:textId="77777777" w:rsidTr="009F075D">
        <w:trPr>
          <w:cantSplit/>
          <w:jc w:val="center"/>
        </w:trPr>
        <w:tc>
          <w:tcPr>
            <w:tcW w:w="1682" w:type="dxa"/>
            <w:vAlign w:val="center"/>
          </w:tcPr>
          <w:p w14:paraId="5939433C"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lastRenderedPageBreak/>
              <w:t>AtoN Dimensions Type</w:t>
            </w:r>
          </w:p>
        </w:tc>
        <w:tc>
          <w:tcPr>
            <w:tcW w:w="1145" w:type="dxa"/>
            <w:vAlign w:val="center"/>
          </w:tcPr>
          <w:p w14:paraId="04D5384E" w14:textId="79AA7ABF" w:rsidR="00B41E1D" w:rsidRPr="00B41E1D" w:rsidRDefault="00861999"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ins w:id="201" w:author="USA" w:date="2025-08-28T10:46:00Z" w16du:dateUtc="2025-08-28T14:46:00Z">
              <w:r w:rsidRPr="001564CC">
                <w:rPr>
                  <w:rFonts w:eastAsia="Batang"/>
                  <w:sz w:val="20"/>
                  <w:highlight w:val="yellow"/>
                </w:rPr>
                <w:t>4</w:t>
              </w:r>
            </w:ins>
            <w:del w:id="202" w:author="USA" w:date="2025-08-28T10:46:00Z" w16du:dateUtc="2025-08-28T14:46:00Z">
              <w:r w:rsidR="00B41E1D" w:rsidRPr="001564CC" w:rsidDel="00861999">
                <w:rPr>
                  <w:rFonts w:eastAsia="Batang"/>
                  <w:sz w:val="20"/>
                  <w:highlight w:val="yellow"/>
                </w:rPr>
                <w:delText>2</w:delText>
              </w:r>
            </w:del>
          </w:p>
        </w:tc>
        <w:tc>
          <w:tcPr>
            <w:tcW w:w="6806" w:type="dxa"/>
            <w:vAlign w:val="center"/>
          </w:tcPr>
          <w:p w14:paraId="1ABC4F4A" w14:textId="7ACB4C2C" w:rsidR="00555FD1" w:rsidRPr="00555FD1" w:rsidRDefault="00B41E1D"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03" w:author="USA" w:date="2025-08-28T10:50:00Z" w16du:dateUtc="2025-08-28T14:50:00Z"/>
                <w:rFonts w:eastAsia="Batang"/>
                <w:sz w:val="20"/>
              </w:rPr>
            </w:pPr>
            <w:r w:rsidRPr="00B41E1D">
              <w:rPr>
                <w:rFonts w:eastAsia="Batang"/>
                <w:sz w:val="20"/>
              </w:rPr>
              <w:t>Defines what Dimensions A and B represent.</w:t>
            </w:r>
            <w:r w:rsidRPr="00B41E1D">
              <w:rPr>
                <w:rFonts w:eastAsia="Batang"/>
                <w:sz w:val="20"/>
              </w:rPr>
              <w:br/>
            </w:r>
          </w:p>
          <w:p w14:paraId="453A8EBE" w14:textId="77777777" w:rsidR="00555FD1" w:rsidRPr="006763B4"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04" w:author="USA" w:date="2025-08-28T10:50:00Z" w16du:dateUtc="2025-08-28T14:50:00Z"/>
                <w:rFonts w:eastAsia="Batang"/>
                <w:sz w:val="20"/>
                <w:highlight w:val="yellow"/>
              </w:rPr>
            </w:pPr>
            <w:ins w:id="205" w:author="USA" w:date="2025-08-28T10:50:00Z" w16du:dateUtc="2025-08-28T14:50:00Z">
              <w:r w:rsidRPr="006763B4">
                <w:rPr>
                  <w:rFonts w:eastAsia="Batang"/>
                  <w:sz w:val="20"/>
                  <w:highlight w:val="yellow"/>
                </w:rPr>
                <w:t>0 = AtoN Dimensions Type unknown or not provided = default.</w:t>
              </w:r>
            </w:ins>
          </w:p>
          <w:p w14:paraId="7282E616" w14:textId="77777777" w:rsidR="00555FD1" w:rsidRPr="006763B4"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06" w:author="USA" w:date="2025-08-28T10:50:00Z" w16du:dateUtc="2025-08-28T14:50:00Z"/>
                <w:rFonts w:eastAsia="Batang"/>
                <w:sz w:val="20"/>
                <w:highlight w:val="yellow"/>
              </w:rPr>
            </w:pPr>
          </w:p>
          <w:p w14:paraId="22C1DCBF" w14:textId="77777777" w:rsidR="00555FD1" w:rsidRPr="006763B4"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07" w:author="USA" w:date="2025-08-28T10:50:00Z" w16du:dateUtc="2025-08-28T14:50:00Z"/>
                <w:rFonts w:eastAsia="Batang"/>
                <w:sz w:val="20"/>
                <w:highlight w:val="yellow"/>
              </w:rPr>
            </w:pPr>
            <w:ins w:id="208" w:author="USA" w:date="2025-08-28T10:50:00Z" w16du:dateUtc="2025-08-28T14:50:00Z">
              <w:r w:rsidRPr="006763B4">
                <w:rPr>
                  <w:rFonts w:eastAsia="Batang"/>
                  <w:sz w:val="20"/>
                  <w:highlight w:val="yellow"/>
                </w:rPr>
                <w:t xml:space="preserve">1 = AtoN Height and Structural Area. The reported position represents the midpoint of a shape that encompasses the structural area of the AtoN (i.e., buoy, ODAS, platform, bridge, building, tower, wind turbine, etc.). </w:t>
              </w:r>
            </w:ins>
          </w:p>
          <w:p w14:paraId="023E3D85" w14:textId="77777777" w:rsidR="00555FD1" w:rsidRPr="006763B4"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09" w:author="USA" w:date="2025-08-28T10:50:00Z" w16du:dateUtc="2025-08-28T14:50:00Z"/>
                <w:rFonts w:eastAsia="Batang"/>
                <w:sz w:val="20"/>
                <w:highlight w:val="yellow"/>
              </w:rPr>
            </w:pPr>
            <w:ins w:id="210" w:author="USA" w:date="2025-08-28T10:50:00Z" w16du:dateUtc="2025-08-28T14:50:00Z">
              <w:r w:rsidRPr="006763B4">
                <w:rPr>
                  <w:rFonts w:eastAsia="Batang"/>
                  <w:sz w:val="20"/>
                  <w:highlight w:val="yellow"/>
                </w:rPr>
                <w:t xml:space="preserve">- Dimension A = radius of the circle, in 1-meter steps, 0-511. </w:t>
              </w:r>
            </w:ins>
          </w:p>
          <w:p w14:paraId="28CAB849" w14:textId="77777777" w:rsidR="00555FD1" w:rsidRPr="006763B4"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11" w:author="USA" w:date="2025-08-28T10:50:00Z" w16du:dateUtc="2025-08-28T14:50:00Z"/>
                <w:rFonts w:eastAsia="Batang"/>
                <w:sz w:val="20"/>
                <w:highlight w:val="yellow"/>
              </w:rPr>
            </w:pPr>
            <w:ins w:id="212" w:author="USA" w:date="2025-08-28T10:50:00Z" w16du:dateUtc="2025-08-28T14:50:00Z">
              <w:r w:rsidRPr="006763B4">
                <w:rPr>
                  <w:rFonts w:eastAsia="Batang"/>
                  <w:sz w:val="20"/>
                  <w:highlight w:val="yellow"/>
                </w:rPr>
                <w:t xml:space="preserve">- Dimension B = its height above sea level, in 0.1-meter steps, 0-204.7, 204.7 = 204.6 meters or greater. Intended Use to convey the physical dimensions of a large AtoN or the structure it resides on and assists its sightings. </w:t>
              </w:r>
            </w:ins>
          </w:p>
          <w:p w14:paraId="040C9F5E" w14:textId="77777777" w:rsidR="00555FD1" w:rsidRPr="006763B4"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13" w:author="USA" w:date="2025-08-28T10:50:00Z" w16du:dateUtc="2025-08-28T14:50:00Z"/>
                <w:rFonts w:eastAsia="Batang"/>
                <w:sz w:val="20"/>
                <w:highlight w:val="yellow"/>
              </w:rPr>
            </w:pPr>
          </w:p>
          <w:p w14:paraId="734A9144" w14:textId="77777777" w:rsidR="00555FD1" w:rsidRPr="006763B4"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14" w:author="USA" w:date="2025-08-28T10:50:00Z" w16du:dateUtc="2025-08-28T14:50:00Z"/>
                <w:rFonts w:eastAsia="Batang"/>
                <w:sz w:val="20"/>
                <w:highlight w:val="yellow"/>
              </w:rPr>
            </w:pPr>
            <w:ins w:id="215" w:author="USA" w:date="2025-08-28T10:50:00Z" w16du:dateUtc="2025-08-28T14:50:00Z">
              <w:r w:rsidRPr="006763B4">
                <w:rPr>
                  <w:rFonts w:eastAsia="Batang"/>
                  <w:sz w:val="20"/>
                  <w:highlight w:val="yellow"/>
                </w:rPr>
                <w:t xml:space="preserve">2 = AtoN Swing Circle. If Type of AtoN &gt; 19 &lt; 31, the reported position also </w:t>
              </w:r>
              <w:proofErr w:type="gramStart"/>
              <w:r w:rsidRPr="006763B4">
                <w:rPr>
                  <w:rFonts w:eastAsia="Batang"/>
                  <w:sz w:val="20"/>
                  <w:highlight w:val="yellow"/>
                </w:rPr>
                <w:t>represent</w:t>
              </w:r>
              <w:proofErr w:type="gramEnd"/>
              <w:r w:rsidRPr="006763B4">
                <w:rPr>
                  <w:rFonts w:eastAsia="Batang"/>
                  <w:sz w:val="20"/>
                  <w:highlight w:val="yellow"/>
                </w:rPr>
                <w:t xml:space="preserve"> the </w:t>
              </w:r>
              <w:proofErr w:type="spellStart"/>
              <w:r w:rsidRPr="006763B4">
                <w:rPr>
                  <w:rFonts w:eastAsia="Batang"/>
                  <w:sz w:val="20"/>
                  <w:highlight w:val="yellow"/>
                </w:rPr>
                <w:t>center</w:t>
              </w:r>
              <w:proofErr w:type="spellEnd"/>
              <w:r w:rsidRPr="006763B4">
                <w:rPr>
                  <w:rFonts w:eastAsia="Batang"/>
                  <w:sz w:val="20"/>
                  <w:highlight w:val="yellow"/>
                </w:rPr>
                <w:t xml:space="preserve"> of its swing circle; and Dimension A (in 100-meter steps, 0–51 100) + Dimension B (in 1-meter steps, 0–100) = its radius. Dimension B = 101-2 047 reserved for future use. </w:t>
              </w:r>
            </w:ins>
          </w:p>
          <w:p w14:paraId="0EB3DFC8" w14:textId="77777777" w:rsidR="00555FD1" w:rsidRPr="006763B4"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16" w:author="USA" w:date="2025-08-28T10:50:00Z" w16du:dateUtc="2025-08-28T14:50:00Z"/>
                <w:rFonts w:eastAsia="Batang"/>
                <w:sz w:val="20"/>
                <w:highlight w:val="yellow"/>
              </w:rPr>
            </w:pPr>
          </w:p>
          <w:p w14:paraId="259CBBB9" w14:textId="77777777" w:rsidR="00555FD1" w:rsidRPr="006763B4"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17" w:author="USA" w:date="2025-08-28T10:50:00Z" w16du:dateUtc="2025-08-28T14:50:00Z"/>
                <w:rFonts w:eastAsia="Batang"/>
                <w:sz w:val="20"/>
                <w:highlight w:val="yellow"/>
              </w:rPr>
            </w:pPr>
            <w:ins w:id="218" w:author="USA" w:date="2025-08-28T10:50:00Z" w16du:dateUtc="2025-08-28T14:50:00Z">
              <w:r w:rsidRPr="006763B4">
                <w:rPr>
                  <w:rFonts w:eastAsia="Batang"/>
                  <w:sz w:val="20"/>
                  <w:highlight w:val="yellow"/>
                </w:rPr>
                <w:t xml:space="preserve">3 = Mobile AtoN Vector. Dimension A = COG, in true degrees: 0-359 in 1-degree steps, 360 = COG unreported; 361 = dynamically positioned on station, COG unreported, 362 = purposedly adrift, COG unreported, 362 = self-propelled, COG unreported; 363 = tethered, COG unreported, 364 = COG unknown = default, 365-511 reserved for future use; Dimension B = SOG, in 1 knot steps, 0-59; 60 = SOG unreported; 61 = dynamically positioned on station, SOG unreported, 62 = purposedly adrift, SOG unreported, 63 = self-propelled, SOG unreported; 64 = tethered, SOG unreported, 65 = SOG unknown = default, 66-2 047 reserved for future use. </w:t>
              </w:r>
            </w:ins>
          </w:p>
          <w:p w14:paraId="08DA674D" w14:textId="77777777" w:rsidR="00555FD1" w:rsidRPr="006763B4"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19" w:author="USA" w:date="2025-08-28T10:50:00Z" w16du:dateUtc="2025-08-28T14:50:00Z"/>
                <w:rFonts w:eastAsia="Batang"/>
                <w:sz w:val="20"/>
                <w:highlight w:val="yellow"/>
              </w:rPr>
            </w:pPr>
          </w:p>
          <w:p w14:paraId="3DB9A633" w14:textId="77777777" w:rsidR="00555FD1" w:rsidRPr="006763B4"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20" w:author="USA" w:date="2025-08-28T10:50:00Z" w16du:dateUtc="2025-08-28T14:50:00Z"/>
                <w:rFonts w:eastAsia="Batang"/>
                <w:sz w:val="20"/>
                <w:highlight w:val="yellow"/>
              </w:rPr>
            </w:pPr>
            <w:ins w:id="221" w:author="USA" w:date="2025-08-28T10:50:00Z" w16du:dateUtc="2025-08-28T14:50:00Z">
              <w:r w:rsidRPr="006763B4">
                <w:rPr>
                  <w:rFonts w:eastAsia="Batang"/>
                  <w:sz w:val="20"/>
                  <w:highlight w:val="yellow"/>
                </w:rPr>
                <w:t>4 = AtoN Area-Polygon. The reported position represents the starting point of a vertex, whose endpoint should be the reported position of the subsequent vertex broadcasted from the same MMSI/MRN, to form a polygon area of navigational interest, i.e.,</w:t>
              </w:r>
            </w:ins>
          </w:p>
          <w:p w14:paraId="1629D955" w14:textId="77777777" w:rsidR="00555FD1" w:rsidRPr="006763B4"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22" w:author="USA" w:date="2025-08-28T10:50:00Z" w16du:dateUtc="2025-08-28T14:50:00Z"/>
                <w:rFonts w:eastAsia="Batang"/>
                <w:sz w:val="20"/>
                <w:highlight w:val="yellow"/>
              </w:rPr>
            </w:pPr>
            <w:ins w:id="223" w:author="USA" w:date="2025-08-28T10:50:00Z" w16du:dateUtc="2025-08-28T14:50:00Z">
              <w:r w:rsidRPr="006763B4">
                <w:rPr>
                  <w:rFonts w:eastAsia="Batang"/>
                  <w:sz w:val="20"/>
                  <w:highlight w:val="yellow"/>
                </w:rPr>
                <w:t>- Dimension A is the sequence number of each vertex, starting from 1, 0-[8/x]; [9/x]-511 reserved for future use. If Dimension A = 0, then this vertex endpoint should connect to the start point of vertex 1 to form a closed polygon.</w:t>
              </w:r>
            </w:ins>
          </w:p>
          <w:p w14:paraId="5E834D72" w14:textId="77777777" w:rsidR="00555FD1" w:rsidRPr="006763B4"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24" w:author="USA" w:date="2025-08-28T10:50:00Z" w16du:dateUtc="2025-08-28T14:50:00Z"/>
                <w:rFonts w:eastAsia="Batang"/>
                <w:sz w:val="20"/>
                <w:highlight w:val="yellow"/>
              </w:rPr>
            </w:pPr>
            <w:ins w:id="225" w:author="USA" w:date="2025-08-28T10:50:00Z" w16du:dateUtc="2025-08-28T14:50:00Z">
              <w:r w:rsidRPr="006763B4">
                <w:rPr>
                  <w:rFonts w:eastAsia="Batang"/>
                  <w:sz w:val="20"/>
                  <w:highlight w:val="yellow"/>
                </w:rPr>
                <w:t xml:space="preserve">- Dimension B indicates the total number of lines in the polygon, up to [9/x] lines; 0-[8/x]; [9/x]-2 047 reserved for future use. </w:t>
              </w:r>
            </w:ins>
          </w:p>
          <w:p w14:paraId="6E3EF7C3" w14:textId="77777777" w:rsidR="00555FD1" w:rsidRPr="006763B4"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26" w:author="USA" w:date="2025-08-28T10:50:00Z" w16du:dateUtc="2025-08-28T14:50:00Z"/>
                <w:rFonts w:eastAsia="Batang"/>
                <w:sz w:val="20"/>
                <w:highlight w:val="yellow"/>
              </w:rPr>
            </w:pPr>
          </w:p>
          <w:p w14:paraId="00B3DC85" w14:textId="77777777" w:rsidR="00555FD1" w:rsidRPr="006763B4"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27" w:author="USA" w:date="2025-08-28T10:50:00Z" w16du:dateUtc="2025-08-28T14:50:00Z"/>
                <w:rFonts w:eastAsia="Batang"/>
                <w:sz w:val="20"/>
                <w:highlight w:val="yellow"/>
              </w:rPr>
            </w:pPr>
            <w:ins w:id="228" w:author="USA" w:date="2025-08-28T10:50:00Z" w16du:dateUtc="2025-08-28T14:50:00Z">
              <w:r w:rsidRPr="006763B4">
                <w:rPr>
                  <w:rFonts w:eastAsia="Batang"/>
                  <w:sz w:val="20"/>
                  <w:highlight w:val="yellow"/>
                </w:rPr>
                <w:t xml:space="preserve">5 = AtoN Area-Circle. The reported position represents the </w:t>
              </w:r>
              <w:proofErr w:type="spellStart"/>
              <w:r w:rsidRPr="006763B4">
                <w:rPr>
                  <w:rFonts w:eastAsia="Batang"/>
                  <w:sz w:val="20"/>
                  <w:highlight w:val="yellow"/>
                </w:rPr>
                <w:t>center</w:t>
              </w:r>
              <w:proofErr w:type="spellEnd"/>
              <w:r w:rsidRPr="006763B4">
                <w:rPr>
                  <w:rFonts w:eastAsia="Batang"/>
                  <w:sz w:val="20"/>
                  <w:highlight w:val="yellow"/>
                </w:rPr>
                <w:t xml:space="preserve"> of a circular area encompassing a navigational interest, i.e., aquaculture farm, wind farm, etc.</w:t>
              </w:r>
            </w:ins>
          </w:p>
          <w:p w14:paraId="0F1F845B" w14:textId="77777777" w:rsidR="00555FD1" w:rsidRPr="006763B4"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29" w:author="USA" w:date="2025-08-28T10:50:00Z" w16du:dateUtc="2025-08-28T14:50:00Z"/>
                <w:rFonts w:eastAsia="Batang"/>
                <w:sz w:val="20"/>
                <w:highlight w:val="yellow"/>
              </w:rPr>
            </w:pPr>
            <w:ins w:id="230" w:author="USA" w:date="2025-08-28T10:50:00Z" w16du:dateUtc="2025-08-28T14:50:00Z">
              <w:r w:rsidRPr="006763B4">
                <w:rPr>
                  <w:rFonts w:eastAsia="Batang"/>
                  <w:sz w:val="20"/>
                  <w:highlight w:val="yellow"/>
                </w:rPr>
                <w:t>- Dimension A (in 1-meter steps, 0-99; 100-511 reserved for future use.) + Dimension B (in 100-meter steps, 100–204 700) = its radius.</w:t>
              </w:r>
            </w:ins>
          </w:p>
          <w:p w14:paraId="472546B7" w14:textId="77777777" w:rsidR="00555FD1" w:rsidRPr="006763B4"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31" w:author="USA" w:date="2025-08-28T10:50:00Z" w16du:dateUtc="2025-08-28T14:50:00Z"/>
                <w:rFonts w:eastAsia="Batang"/>
                <w:sz w:val="20"/>
                <w:highlight w:val="yellow"/>
              </w:rPr>
            </w:pPr>
          </w:p>
          <w:p w14:paraId="7C16AD89" w14:textId="77777777" w:rsidR="00555FD1" w:rsidRPr="006763B4"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32" w:author="USA" w:date="2025-08-28T10:50:00Z" w16du:dateUtc="2025-08-28T14:50:00Z"/>
                <w:rFonts w:eastAsia="Batang"/>
                <w:sz w:val="20"/>
                <w:highlight w:val="yellow"/>
              </w:rPr>
            </w:pPr>
            <w:ins w:id="233" w:author="USA" w:date="2025-08-28T10:50:00Z" w16du:dateUtc="2025-08-28T14:50:00Z">
              <w:r w:rsidRPr="006763B4">
                <w:rPr>
                  <w:rFonts w:eastAsia="Batang"/>
                  <w:sz w:val="20"/>
                  <w:highlight w:val="yellow"/>
                </w:rPr>
                <w:t>6 = AtoN Boundary Line 1. The reported position represents the starting point of a righthand line that bounds an area of navigational interest, i.e., [ice sheet, reported shoaling].</w:t>
              </w:r>
            </w:ins>
          </w:p>
          <w:p w14:paraId="0D0C5B35" w14:textId="77777777" w:rsidR="00555FD1" w:rsidRPr="006763B4"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34" w:author="USA" w:date="2025-08-28T10:50:00Z" w16du:dateUtc="2025-08-28T14:50:00Z"/>
                <w:rFonts w:eastAsia="Batang"/>
                <w:sz w:val="20"/>
                <w:highlight w:val="yellow"/>
              </w:rPr>
            </w:pPr>
            <w:ins w:id="235" w:author="USA" w:date="2025-08-28T10:50:00Z" w16du:dateUtc="2025-08-28T14:50:00Z">
              <w:r w:rsidRPr="006763B4">
                <w:rPr>
                  <w:rFonts w:eastAsia="Batang"/>
                  <w:sz w:val="20"/>
                  <w:highlight w:val="yellow"/>
                </w:rPr>
                <w:t>- Dimension A defines its orientation, clockwise from true North, in 1-degree steps: 0–359; 360–511 reserved for future use.</w:t>
              </w:r>
            </w:ins>
          </w:p>
          <w:p w14:paraId="2E13AC3D" w14:textId="77777777" w:rsidR="00555FD1" w:rsidRPr="006763B4"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36" w:author="USA" w:date="2025-08-28T10:50:00Z" w16du:dateUtc="2025-08-28T14:50:00Z"/>
                <w:rFonts w:eastAsia="Batang"/>
                <w:sz w:val="20"/>
                <w:highlight w:val="yellow"/>
              </w:rPr>
            </w:pPr>
            <w:ins w:id="237" w:author="USA" w:date="2025-08-28T10:50:00Z" w16du:dateUtc="2025-08-28T14:50:00Z">
              <w:r w:rsidRPr="006763B4">
                <w:rPr>
                  <w:rFonts w:eastAsia="Batang"/>
                  <w:sz w:val="20"/>
                  <w:highlight w:val="yellow"/>
                </w:rPr>
                <w:t>- Dimension B defines the length of this diagonal, in 10-meter steps, 10-20 470.</w:t>
              </w:r>
            </w:ins>
          </w:p>
          <w:p w14:paraId="43C36B8A" w14:textId="77777777" w:rsidR="00555FD1" w:rsidRPr="006763B4"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38" w:author="USA" w:date="2025-08-28T10:50:00Z" w16du:dateUtc="2025-08-28T14:50:00Z"/>
                <w:rFonts w:eastAsia="Batang"/>
                <w:sz w:val="20"/>
                <w:highlight w:val="yellow"/>
              </w:rPr>
            </w:pPr>
          </w:p>
          <w:p w14:paraId="3B015CA2" w14:textId="77777777" w:rsidR="00555FD1" w:rsidRPr="006763B4"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39" w:author="USA" w:date="2025-08-28T10:50:00Z" w16du:dateUtc="2025-08-28T14:50:00Z"/>
                <w:rFonts w:eastAsia="Batang"/>
                <w:sz w:val="20"/>
                <w:highlight w:val="yellow"/>
              </w:rPr>
            </w:pPr>
            <w:ins w:id="240" w:author="USA" w:date="2025-08-28T10:50:00Z" w16du:dateUtc="2025-08-28T14:50:00Z">
              <w:r w:rsidRPr="006763B4">
                <w:rPr>
                  <w:rFonts w:eastAsia="Batang"/>
                  <w:sz w:val="20"/>
                  <w:highlight w:val="yellow"/>
                </w:rPr>
                <w:t xml:space="preserve">7 = AtoN Area-Sector. If AtoN Dimension Type Additional Data Flag = 1, the reported position represents that starting point of line that is to be connected </w:t>
              </w:r>
              <w:r w:rsidRPr="006763B4">
                <w:rPr>
                  <w:rFonts w:eastAsia="Batang"/>
                  <w:sz w:val="20"/>
                  <w:highlight w:val="yellow"/>
                </w:rPr>
                <w:lastRenderedPageBreak/>
                <w:t>clockwise with an accompanying AtoN Dimension Type 6 with the same reported position to form a sector area of navigational interest.</w:t>
              </w:r>
            </w:ins>
          </w:p>
          <w:p w14:paraId="3E4B81FA" w14:textId="77777777" w:rsidR="00555FD1" w:rsidRPr="006763B4"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41" w:author="USA" w:date="2025-08-28T10:50:00Z" w16du:dateUtc="2025-08-28T14:50:00Z"/>
                <w:rFonts w:eastAsia="Batang"/>
                <w:sz w:val="20"/>
                <w:highlight w:val="yellow"/>
              </w:rPr>
            </w:pPr>
            <w:ins w:id="242" w:author="USA" w:date="2025-08-28T10:50:00Z" w16du:dateUtc="2025-08-28T14:50:00Z">
              <w:r w:rsidRPr="006763B4">
                <w:rPr>
                  <w:rFonts w:eastAsia="Batang"/>
                  <w:sz w:val="20"/>
                  <w:highlight w:val="yellow"/>
                </w:rPr>
                <w:t>- Dimension A defines its orientation, clockwise from true North, in 1-degree steps: 0–359; 360–511 reserved for future use.</w:t>
              </w:r>
            </w:ins>
          </w:p>
          <w:p w14:paraId="71C62677" w14:textId="77777777" w:rsidR="00555FD1" w:rsidRPr="006763B4"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43" w:author="USA" w:date="2025-08-28T10:50:00Z" w16du:dateUtc="2025-08-28T14:50:00Z"/>
                <w:rFonts w:eastAsia="Batang"/>
                <w:sz w:val="20"/>
                <w:highlight w:val="yellow"/>
              </w:rPr>
            </w:pPr>
            <w:ins w:id="244" w:author="USA" w:date="2025-08-28T10:50:00Z" w16du:dateUtc="2025-08-28T14:50:00Z">
              <w:r w:rsidRPr="006763B4">
                <w:rPr>
                  <w:rFonts w:eastAsia="Batang"/>
                  <w:sz w:val="20"/>
                  <w:highlight w:val="yellow"/>
                </w:rPr>
                <w:t>- Dimension B defines the length of this line, in 10-meter steps, 10-20 470.</w:t>
              </w:r>
            </w:ins>
          </w:p>
          <w:p w14:paraId="59BE8A7B" w14:textId="77777777" w:rsidR="00555FD1" w:rsidRPr="006763B4"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45" w:author="USA" w:date="2025-08-28T10:50:00Z" w16du:dateUtc="2025-08-28T14:50:00Z"/>
                <w:rFonts w:eastAsia="Batang"/>
                <w:sz w:val="20"/>
                <w:highlight w:val="yellow"/>
              </w:rPr>
            </w:pPr>
          </w:p>
          <w:p w14:paraId="7DD37635" w14:textId="77777777" w:rsidR="00555FD1" w:rsidRPr="006763B4"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46" w:author="USA" w:date="2025-08-28T10:50:00Z" w16du:dateUtc="2025-08-28T14:50:00Z"/>
                <w:rFonts w:eastAsia="Batang"/>
                <w:sz w:val="20"/>
                <w:highlight w:val="yellow"/>
              </w:rPr>
            </w:pPr>
            <w:ins w:id="247" w:author="USA" w:date="2025-08-28T10:50:00Z" w16du:dateUtc="2025-08-28T14:50:00Z">
              <w:r w:rsidRPr="006763B4">
                <w:rPr>
                  <w:rFonts w:eastAsia="Batang"/>
                  <w:sz w:val="20"/>
                  <w:highlight w:val="yellow"/>
                </w:rPr>
                <w:t>8 = AtoN Boundary Line 2. The reported position represents the midpoint of a line that bounds an area of navigational interest, i.e., (ice sheet, reported shoaling, water).</w:t>
              </w:r>
            </w:ins>
          </w:p>
          <w:p w14:paraId="346AD42E" w14:textId="77777777" w:rsidR="00555FD1" w:rsidRPr="006763B4"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48" w:author="USA" w:date="2025-08-28T10:50:00Z" w16du:dateUtc="2025-08-28T14:50:00Z"/>
                <w:rFonts w:eastAsia="Batang"/>
                <w:sz w:val="20"/>
                <w:highlight w:val="yellow"/>
              </w:rPr>
            </w:pPr>
            <w:ins w:id="249" w:author="USA" w:date="2025-08-28T10:50:00Z" w16du:dateUtc="2025-08-28T14:50:00Z">
              <w:r w:rsidRPr="006763B4">
                <w:rPr>
                  <w:rFonts w:eastAsia="Batang"/>
                  <w:sz w:val="20"/>
                  <w:highlight w:val="yellow"/>
                </w:rPr>
                <w:t>- Dimension A defines its orientation, clockwise from true North, in 1-degree steps: 0–359; 360–511 reserved for future use.</w:t>
              </w:r>
            </w:ins>
          </w:p>
          <w:p w14:paraId="015AA52F" w14:textId="77777777" w:rsidR="00555FD1" w:rsidRPr="006763B4"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50" w:author="USA" w:date="2025-08-28T10:50:00Z" w16du:dateUtc="2025-08-28T14:50:00Z"/>
                <w:rFonts w:eastAsia="Batang"/>
                <w:sz w:val="20"/>
                <w:highlight w:val="yellow"/>
              </w:rPr>
            </w:pPr>
            <w:ins w:id="251" w:author="USA" w:date="2025-08-28T10:50:00Z" w16du:dateUtc="2025-08-28T14:50:00Z">
              <w:r w:rsidRPr="006763B4">
                <w:rPr>
                  <w:rFonts w:eastAsia="Batang"/>
                  <w:sz w:val="20"/>
                  <w:highlight w:val="yellow"/>
                </w:rPr>
                <w:t>- Dimension B defines the length of this line, in 10-meter steps, 10-20 470.</w:t>
              </w:r>
            </w:ins>
          </w:p>
          <w:p w14:paraId="0D7F9F98" w14:textId="77777777" w:rsidR="00555FD1" w:rsidRPr="006763B4"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52" w:author="USA" w:date="2025-08-28T10:50:00Z" w16du:dateUtc="2025-08-28T14:50:00Z"/>
                <w:rFonts w:eastAsia="Batang"/>
                <w:sz w:val="20"/>
                <w:highlight w:val="yellow"/>
              </w:rPr>
            </w:pPr>
          </w:p>
          <w:p w14:paraId="741A4170" w14:textId="77777777" w:rsidR="00555FD1" w:rsidRPr="006763B4"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53" w:author="USA" w:date="2025-08-28T10:50:00Z" w16du:dateUtc="2025-08-28T14:50:00Z"/>
                <w:rFonts w:eastAsia="Batang"/>
                <w:sz w:val="20"/>
                <w:highlight w:val="yellow"/>
              </w:rPr>
            </w:pPr>
            <w:ins w:id="254" w:author="USA" w:date="2025-08-28T10:50:00Z" w16du:dateUtc="2025-08-28T14:50:00Z">
              <w:r w:rsidRPr="006763B4">
                <w:rPr>
                  <w:rFonts w:eastAsia="Batang"/>
                  <w:sz w:val="20"/>
                  <w:highlight w:val="yellow"/>
                </w:rPr>
                <w:t>9 = AtoN Area-Quadrilateral. If AtoN Dimension Type Additional Data Flag = 1, the reported position represents the midpoint of one side of a quadrilateral area of navigational interest, created by connecting its endpoints clockwise with the endpoints of an accompanying AtoN Dimension Type 6 line.</w:t>
              </w:r>
            </w:ins>
          </w:p>
          <w:p w14:paraId="2E4D6C5F" w14:textId="77777777" w:rsidR="00555FD1" w:rsidRPr="006763B4"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55" w:author="USA" w:date="2025-08-28T10:50:00Z" w16du:dateUtc="2025-08-28T14:50:00Z"/>
                <w:rFonts w:eastAsia="Batang"/>
                <w:sz w:val="20"/>
                <w:highlight w:val="yellow"/>
              </w:rPr>
            </w:pPr>
            <w:ins w:id="256" w:author="USA" w:date="2025-08-28T10:50:00Z" w16du:dateUtc="2025-08-28T14:50:00Z">
              <w:r w:rsidRPr="006763B4">
                <w:rPr>
                  <w:rFonts w:eastAsia="Batang"/>
                  <w:sz w:val="20"/>
                  <w:highlight w:val="yellow"/>
                </w:rPr>
                <w:t>- Dimension A defines its orientation, clockwise from to true North, in 1-degree steps: 0–359; 361(360–511 reserved for future use).</w:t>
              </w:r>
            </w:ins>
          </w:p>
          <w:p w14:paraId="6B435259" w14:textId="77777777" w:rsidR="00555FD1" w:rsidRPr="006763B4"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57" w:author="USA" w:date="2025-08-28T10:50:00Z" w16du:dateUtc="2025-08-28T14:50:00Z"/>
                <w:rFonts w:eastAsia="Batang"/>
                <w:sz w:val="20"/>
                <w:highlight w:val="yellow"/>
              </w:rPr>
            </w:pPr>
            <w:ins w:id="258" w:author="USA" w:date="2025-08-28T10:50:00Z" w16du:dateUtc="2025-08-28T14:50:00Z">
              <w:r w:rsidRPr="006763B4">
                <w:rPr>
                  <w:rFonts w:eastAsia="Batang"/>
                  <w:sz w:val="20"/>
                  <w:highlight w:val="yellow"/>
                </w:rPr>
                <w:t>- Dimension B defines the length of this diagonal, in 10-meter steps, from 10-20 470.</w:t>
              </w:r>
            </w:ins>
          </w:p>
          <w:p w14:paraId="10BB185F" w14:textId="77777777" w:rsidR="00555FD1" w:rsidRPr="006763B4"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59" w:author="USA" w:date="2025-08-28T10:50:00Z" w16du:dateUtc="2025-08-28T14:50:00Z"/>
                <w:rFonts w:eastAsia="Batang"/>
                <w:sz w:val="20"/>
                <w:highlight w:val="yellow"/>
              </w:rPr>
            </w:pPr>
          </w:p>
          <w:p w14:paraId="74A2A7AF" w14:textId="77777777" w:rsidR="00555FD1" w:rsidRPr="006763B4"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60" w:author="USA" w:date="2025-08-28T10:50:00Z" w16du:dateUtc="2025-08-28T14:50:00Z"/>
                <w:rFonts w:eastAsia="Batang"/>
                <w:sz w:val="20"/>
                <w:highlight w:val="yellow"/>
              </w:rPr>
            </w:pPr>
            <w:ins w:id="261" w:author="USA" w:date="2025-08-28T10:50:00Z" w16du:dateUtc="2025-08-28T14:50:00Z">
              <w:r w:rsidRPr="006763B4">
                <w:rPr>
                  <w:rFonts w:eastAsia="Batang"/>
                  <w:sz w:val="20"/>
                  <w:highlight w:val="yellow"/>
                </w:rPr>
                <w:t>10 = AtoN Boundary Line 1. The reported position represents the starting point of a righthand line that bounds an area of navigational interest, i.e., (ice sheet, reported shoaling).</w:t>
              </w:r>
            </w:ins>
          </w:p>
          <w:p w14:paraId="1F07E71A" w14:textId="77777777" w:rsidR="00555FD1" w:rsidRPr="006763B4"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62" w:author="USA" w:date="2025-08-28T10:50:00Z" w16du:dateUtc="2025-08-28T14:50:00Z"/>
                <w:rFonts w:eastAsia="Batang"/>
                <w:sz w:val="20"/>
                <w:highlight w:val="yellow"/>
              </w:rPr>
            </w:pPr>
            <w:ins w:id="263" w:author="USA" w:date="2025-08-28T10:50:00Z" w16du:dateUtc="2025-08-28T14:50:00Z">
              <w:r w:rsidRPr="006763B4">
                <w:rPr>
                  <w:rFonts w:eastAsia="Batang"/>
                  <w:sz w:val="20"/>
                  <w:highlight w:val="yellow"/>
                </w:rPr>
                <w:t>- Dimension A defines its orientation, clockwise from true North, in 1-degree steps: 0–359; 360–511 reserved for future use.</w:t>
              </w:r>
            </w:ins>
          </w:p>
          <w:p w14:paraId="0D39941C" w14:textId="77777777" w:rsidR="00555FD1" w:rsidRPr="006763B4"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64" w:author="USA" w:date="2025-08-28T10:50:00Z" w16du:dateUtc="2025-08-28T14:50:00Z"/>
                <w:rFonts w:eastAsia="Batang"/>
                <w:sz w:val="20"/>
                <w:highlight w:val="yellow"/>
              </w:rPr>
            </w:pPr>
            <w:ins w:id="265" w:author="USA" w:date="2025-08-28T10:50:00Z" w16du:dateUtc="2025-08-28T14:50:00Z">
              <w:r w:rsidRPr="006763B4">
                <w:rPr>
                  <w:rFonts w:eastAsia="Batang"/>
                  <w:sz w:val="20"/>
                  <w:highlight w:val="yellow"/>
                </w:rPr>
                <w:t>- Dimension B defines the length of this diagonal, in 1/10-nautical mile steps, 0.1-204.7.</w:t>
              </w:r>
            </w:ins>
          </w:p>
          <w:p w14:paraId="74F3AA78" w14:textId="77777777" w:rsidR="00555FD1" w:rsidRPr="006763B4"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66" w:author="USA" w:date="2025-08-28T10:50:00Z" w16du:dateUtc="2025-08-28T14:50:00Z"/>
                <w:rFonts w:eastAsia="Batang"/>
                <w:sz w:val="20"/>
                <w:highlight w:val="yellow"/>
              </w:rPr>
            </w:pPr>
            <w:ins w:id="267" w:author="USA" w:date="2025-08-28T10:50:00Z" w16du:dateUtc="2025-08-28T14:50:00Z">
              <w:r w:rsidRPr="006763B4">
                <w:rPr>
                  <w:rFonts w:eastAsia="Batang"/>
                  <w:sz w:val="20"/>
                  <w:highlight w:val="yellow"/>
                </w:rPr>
                <w:t>11 = AtoN Area-Sector. If AtoN Dimension Type Additional Data Flag = 1, the reported position represents that starting point of line that is to be connected clockwise with an accompanying AtoN Dimension Type 10 with the same reported position to form a sector area of navigational interest.</w:t>
              </w:r>
            </w:ins>
          </w:p>
          <w:p w14:paraId="42DFB58E" w14:textId="77777777" w:rsidR="00555FD1" w:rsidRPr="006763B4"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68" w:author="USA" w:date="2025-08-28T10:50:00Z" w16du:dateUtc="2025-08-28T14:50:00Z"/>
                <w:rFonts w:eastAsia="Batang"/>
                <w:sz w:val="20"/>
                <w:highlight w:val="yellow"/>
              </w:rPr>
            </w:pPr>
            <w:ins w:id="269" w:author="USA" w:date="2025-08-28T10:50:00Z" w16du:dateUtc="2025-08-28T14:50:00Z">
              <w:r w:rsidRPr="006763B4">
                <w:rPr>
                  <w:rFonts w:eastAsia="Batang"/>
                  <w:sz w:val="20"/>
                  <w:highlight w:val="yellow"/>
                </w:rPr>
                <w:t>- Dimension A defines its orientation, clockwise from true North, in 1-degree steps: 0–359; 360–511 reserved for future use.</w:t>
              </w:r>
            </w:ins>
          </w:p>
          <w:p w14:paraId="1B44DB16" w14:textId="77777777" w:rsidR="00555FD1" w:rsidRPr="006763B4"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70" w:author="USA" w:date="2025-08-28T10:50:00Z" w16du:dateUtc="2025-08-28T14:50:00Z"/>
                <w:rFonts w:eastAsia="Batang"/>
                <w:sz w:val="20"/>
                <w:highlight w:val="yellow"/>
              </w:rPr>
            </w:pPr>
            <w:ins w:id="271" w:author="USA" w:date="2025-08-28T10:50:00Z" w16du:dateUtc="2025-08-28T14:50:00Z">
              <w:r w:rsidRPr="006763B4">
                <w:rPr>
                  <w:rFonts w:eastAsia="Batang"/>
                  <w:sz w:val="20"/>
                  <w:highlight w:val="yellow"/>
                </w:rPr>
                <w:t>- Dimension B defines the length of this line, in 1/10-nautical mile steps, 0.1-20.47.</w:t>
              </w:r>
            </w:ins>
          </w:p>
          <w:p w14:paraId="3B958DF2" w14:textId="77777777" w:rsidR="00555FD1" w:rsidRPr="006763B4"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72" w:author="USA" w:date="2025-08-28T10:50:00Z" w16du:dateUtc="2025-08-28T14:50:00Z"/>
                <w:rFonts w:eastAsia="Batang"/>
                <w:sz w:val="20"/>
                <w:highlight w:val="yellow"/>
              </w:rPr>
            </w:pPr>
          </w:p>
          <w:p w14:paraId="7373442B" w14:textId="77777777" w:rsidR="00555FD1" w:rsidRPr="006763B4"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73" w:author="USA" w:date="2025-08-28T10:50:00Z" w16du:dateUtc="2025-08-28T14:50:00Z"/>
                <w:rFonts w:eastAsia="Batang"/>
                <w:sz w:val="20"/>
                <w:highlight w:val="yellow"/>
              </w:rPr>
            </w:pPr>
            <w:ins w:id="274" w:author="USA" w:date="2025-08-28T10:50:00Z" w16du:dateUtc="2025-08-28T14:50:00Z">
              <w:r w:rsidRPr="006763B4">
                <w:rPr>
                  <w:rFonts w:eastAsia="Batang"/>
                  <w:sz w:val="20"/>
                  <w:highlight w:val="yellow"/>
                </w:rPr>
                <w:t>12 = AtoN Boundary Line 2. The reported position represents the midpoint of a line that bounds an area of navigational interest, i.e., (ice sheet, reported shoaling, water).</w:t>
              </w:r>
            </w:ins>
          </w:p>
          <w:p w14:paraId="280B1BDC" w14:textId="77777777" w:rsidR="00555FD1" w:rsidRPr="006763B4"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75" w:author="USA" w:date="2025-08-28T10:50:00Z" w16du:dateUtc="2025-08-28T14:50:00Z"/>
                <w:rFonts w:eastAsia="Batang"/>
                <w:sz w:val="20"/>
                <w:highlight w:val="yellow"/>
              </w:rPr>
            </w:pPr>
            <w:ins w:id="276" w:author="USA" w:date="2025-08-28T10:50:00Z" w16du:dateUtc="2025-08-28T14:50:00Z">
              <w:r w:rsidRPr="006763B4">
                <w:rPr>
                  <w:rFonts w:eastAsia="Batang"/>
                  <w:sz w:val="20"/>
                  <w:highlight w:val="yellow"/>
                </w:rPr>
                <w:t>- Dimension A defines its orientation, clockwise from true North, in 1-degree steps: 0–359; 360–511 reserved for future use.</w:t>
              </w:r>
            </w:ins>
          </w:p>
          <w:p w14:paraId="4D3892AD" w14:textId="77777777" w:rsidR="00555FD1" w:rsidRPr="006763B4"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77" w:author="USA" w:date="2025-08-28T10:50:00Z" w16du:dateUtc="2025-08-28T14:50:00Z"/>
                <w:rFonts w:eastAsia="Batang"/>
                <w:sz w:val="20"/>
                <w:highlight w:val="yellow"/>
              </w:rPr>
            </w:pPr>
            <w:ins w:id="278" w:author="USA" w:date="2025-08-28T10:50:00Z" w16du:dateUtc="2025-08-28T14:50:00Z">
              <w:r w:rsidRPr="006763B4">
                <w:rPr>
                  <w:rFonts w:eastAsia="Batang"/>
                  <w:sz w:val="20"/>
                  <w:highlight w:val="yellow"/>
                </w:rPr>
                <w:t>- Dimension B defines the length of this line, in 1/10-nautical mile steps, 0.1-204.7.</w:t>
              </w:r>
            </w:ins>
          </w:p>
          <w:p w14:paraId="0E5FC2D4" w14:textId="77777777" w:rsidR="00555FD1" w:rsidRPr="006763B4"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79" w:author="USA" w:date="2025-08-28T10:50:00Z" w16du:dateUtc="2025-08-28T14:50:00Z"/>
                <w:rFonts w:eastAsia="Batang"/>
                <w:sz w:val="20"/>
                <w:highlight w:val="yellow"/>
              </w:rPr>
            </w:pPr>
          </w:p>
          <w:p w14:paraId="0AC1F98A" w14:textId="77777777" w:rsidR="00555FD1" w:rsidRPr="006763B4"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80" w:author="USA" w:date="2025-08-28T10:50:00Z" w16du:dateUtc="2025-08-28T14:50:00Z"/>
                <w:rFonts w:eastAsia="Batang"/>
                <w:sz w:val="20"/>
                <w:highlight w:val="yellow"/>
              </w:rPr>
            </w:pPr>
            <w:ins w:id="281" w:author="USA" w:date="2025-08-28T10:50:00Z" w16du:dateUtc="2025-08-28T14:50:00Z">
              <w:r w:rsidRPr="006763B4">
                <w:rPr>
                  <w:rFonts w:eastAsia="Batang"/>
                  <w:sz w:val="20"/>
                  <w:highlight w:val="yellow"/>
                </w:rPr>
                <w:t>13 = AtoN Area-Quadrilateral. If AtoN Dimension Type Additional Data Flag = 1, the reported position represents the midpoint of one side of a quadrilateral area of navigational interest, created by connecting its endpoints clockwise with the endpoints of an accompanying AtoN Dimension Type 6 line.</w:t>
              </w:r>
            </w:ins>
          </w:p>
          <w:p w14:paraId="4E8ED14A" w14:textId="77777777" w:rsidR="00555FD1" w:rsidRPr="006763B4"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82" w:author="USA" w:date="2025-08-28T10:50:00Z" w16du:dateUtc="2025-08-28T14:50:00Z"/>
                <w:rFonts w:eastAsia="Batang"/>
                <w:sz w:val="20"/>
                <w:highlight w:val="yellow"/>
              </w:rPr>
            </w:pPr>
            <w:ins w:id="283" w:author="USA" w:date="2025-08-28T10:50:00Z" w16du:dateUtc="2025-08-28T14:50:00Z">
              <w:r w:rsidRPr="006763B4">
                <w:rPr>
                  <w:rFonts w:eastAsia="Batang"/>
                  <w:sz w:val="20"/>
                  <w:highlight w:val="yellow"/>
                </w:rPr>
                <w:lastRenderedPageBreak/>
                <w:t>- Dimension A defines its orientation, clockwise from to true North, in 1-degree steps: 0–359; 361(360–511 reserved for future use).</w:t>
              </w:r>
            </w:ins>
          </w:p>
          <w:p w14:paraId="57FFD986" w14:textId="77777777" w:rsidR="00555FD1" w:rsidRPr="006763B4"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84" w:author="USA" w:date="2025-08-28T10:50:00Z" w16du:dateUtc="2025-08-28T14:50:00Z"/>
                <w:rFonts w:eastAsia="Batang"/>
                <w:sz w:val="20"/>
                <w:highlight w:val="yellow"/>
              </w:rPr>
            </w:pPr>
            <w:ins w:id="285" w:author="USA" w:date="2025-08-28T10:50:00Z" w16du:dateUtc="2025-08-28T14:50:00Z">
              <w:r w:rsidRPr="006763B4">
                <w:rPr>
                  <w:rFonts w:eastAsia="Batang"/>
                  <w:sz w:val="20"/>
                  <w:highlight w:val="yellow"/>
                </w:rPr>
                <w:t>- Dimension B defines the length of this diagonal, in 1/10-nautical mile steps, 0.1-204.7.</w:t>
              </w:r>
            </w:ins>
          </w:p>
          <w:p w14:paraId="0D48DB20" w14:textId="77777777" w:rsidR="00555FD1" w:rsidRPr="006763B4"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86" w:author="USA" w:date="2025-08-28T10:50:00Z" w16du:dateUtc="2025-08-28T14:50:00Z"/>
                <w:rFonts w:eastAsia="Batang"/>
                <w:sz w:val="20"/>
                <w:highlight w:val="yellow"/>
              </w:rPr>
            </w:pPr>
          </w:p>
          <w:p w14:paraId="3F0B0E40" w14:textId="77777777" w:rsidR="00555FD1" w:rsidRPr="006763B4"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87" w:author="USA" w:date="2025-08-28T10:50:00Z" w16du:dateUtc="2025-08-28T14:50:00Z"/>
                <w:rFonts w:eastAsia="Batang"/>
                <w:sz w:val="20"/>
                <w:highlight w:val="yellow"/>
              </w:rPr>
            </w:pPr>
            <w:ins w:id="288" w:author="USA" w:date="2025-08-28T10:50:00Z" w16du:dateUtc="2025-08-28T14:50:00Z">
              <w:r w:rsidRPr="006763B4">
                <w:rPr>
                  <w:rFonts w:eastAsia="Batang"/>
                  <w:sz w:val="20"/>
                  <w:highlight w:val="yellow"/>
                </w:rPr>
                <w:t>14-15 reserved for future use.</w:t>
              </w:r>
            </w:ins>
          </w:p>
          <w:p w14:paraId="262E8CDC" w14:textId="77777777" w:rsidR="00555FD1" w:rsidRPr="006763B4"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89" w:author="USA" w:date="2025-08-28T10:50:00Z" w16du:dateUtc="2025-08-28T14:50:00Z"/>
                <w:rFonts w:eastAsia="Batang"/>
                <w:sz w:val="20"/>
                <w:highlight w:val="yellow"/>
              </w:rPr>
            </w:pPr>
          </w:p>
          <w:p w14:paraId="62DEA511" w14:textId="77777777" w:rsidR="00555FD1" w:rsidRPr="006763B4"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90" w:author="USA" w:date="2025-08-28T10:50:00Z" w16du:dateUtc="2025-08-28T14:50:00Z"/>
                <w:rFonts w:eastAsia="Batang"/>
                <w:sz w:val="20"/>
                <w:highlight w:val="yellow"/>
              </w:rPr>
            </w:pPr>
            <w:ins w:id="291" w:author="USA" w:date="2025-08-28T10:50:00Z" w16du:dateUtc="2025-08-28T14:50:00Z">
              <w:r w:rsidRPr="006763B4">
                <w:rPr>
                  <w:rFonts w:eastAsia="Batang"/>
                  <w:sz w:val="20"/>
                  <w:highlight w:val="yellow"/>
                </w:rPr>
                <w:t>Note 1: Portrayal systems should only override AtoN Dimension Type data of the same AtoN Dimension Type. Aton Dimension Type 4 and 5 require an AtoN Dimension Type 6 for their portrayal and vice versa.</w:t>
              </w:r>
            </w:ins>
          </w:p>
          <w:p w14:paraId="126F7284" w14:textId="77777777" w:rsidR="00555FD1" w:rsidRPr="006763B4"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92" w:author="USA" w:date="2025-08-28T10:50:00Z" w16du:dateUtc="2025-08-28T14:50:00Z"/>
                <w:rFonts w:eastAsia="Batang"/>
                <w:sz w:val="20"/>
                <w:highlight w:val="yellow"/>
              </w:rPr>
            </w:pPr>
          </w:p>
          <w:p w14:paraId="77A83FAF" w14:textId="77777777" w:rsidR="00555FD1" w:rsidRPr="006763B4"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93" w:author="USA" w:date="2025-08-28T10:50:00Z" w16du:dateUtc="2025-08-28T14:50:00Z"/>
                <w:rFonts w:eastAsia="Batang"/>
                <w:sz w:val="20"/>
                <w:highlight w:val="yellow"/>
              </w:rPr>
            </w:pPr>
            <w:ins w:id="294" w:author="USA" w:date="2025-08-28T10:50:00Z" w16du:dateUtc="2025-08-28T14:50:00Z">
              <w:r w:rsidRPr="006763B4">
                <w:rPr>
                  <w:rFonts w:eastAsia="Batang"/>
                  <w:sz w:val="20"/>
                  <w:highlight w:val="yellow"/>
                </w:rPr>
                <w:t>Note 2: Use of IMO Application Specific Message Area Notice (DAC=001, FI=22) should be considered to define greater or more complex AtoN Description Areas than can be defined by this parameter.</w:t>
              </w:r>
            </w:ins>
          </w:p>
          <w:p w14:paraId="02DDC435" w14:textId="5B9B80C7" w:rsidR="00B41E1D" w:rsidRPr="00B41E1D" w:rsidRDefault="00B41E1D"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6763B4">
              <w:rPr>
                <w:rFonts w:eastAsia="Batang"/>
                <w:sz w:val="20"/>
                <w:highlight w:val="yellow"/>
              </w:rPr>
              <w:br/>
            </w:r>
            <w:del w:id="295" w:author="USA" w:date="2025-08-28T10:49:00Z" w16du:dateUtc="2025-08-28T14:49:00Z">
              <w:r w:rsidRPr="006763B4" w:rsidDel="00861999">
                <w:rPr>
                  <w:rFonts w:eastAsia="Batang"/>
                  <w:sz w:val="20"/>
                  <w:highlight w:val="yellow"/>
                </w:rPr>
                <w:delText>0 = AtoN Height and Width. Dimension A = represents a height above mean water (i.e., platform, structure, wind turbine, etc.), in 1-meter steps, 0-510, 511 = height greater than 510 meters; Dimension B = represents a circle radius from the broadcasted position encompassing the structure/object, in 10-meter steps, 0-126, 127 = a circle greater than 1260 meters. Used to convey the physical dimensions of a large AtoN or structure and assist its sightings. Dimension A = Dimension B = 0 = unknown = default.</w:delText>
              </w:r>
              <w:r w:rsidRPr="006763B4" w:rsidDel="00861999">
                <w:rPr>
                  <w:rFonts w:eastAsia="Batang"/>
                  <w:sz w:val="20"/>
                  <w:highlight w:val="yellow"/>
                </w:rPr>
                <w:br/>
              </w:r>
              <w:r w:rsidRPr="006763B4" w:rsidDel="00861999">
                <w:rPr>
                  <w:rFonts w:eastAsia="Batang"/>
                  <w:sz w:val="20"/>
                  <w:highlight w:val="yellow"/>
                </w:rPr>
                <w:br/>
                <w:delText xml:space="preserve">1 = Mobile AtoN Vector. Dimension A = COG, in true degrees: 0-359 in 1 degree steps, 360 = COG unreported; 361 = dynamically positioned on station, COG unreported, 362 = purposedly adrift, COG unreported, 362 = self-propelled, COG unreported; 363 = tethered, COG unreported, 364 = COG unknown = default, 365-511 reserved for future use; Dimension B = SOG, in 1 knot steps, 0-59; 60 = SOG unreported; 61 = dynamically positioned on station, SOG unreported, 62 = purposedly adrift, SOG unreported, 63 = self-propelled, SOG unreported; 64 = tethered, SOG unreported, 65 = SOG unknown = default, 66-127 reserved for future use. </w:delText>
              </w:r>
              <w:r w:rsidRPr="006763B4" w:rsidDel="00861999">
                <w:rPr>
                  <w:rFonts w:eastAsia="Batang"/>
                  <w:sz w:val="20"/>
                  <w:highlight w:val="yellow"/>
                </w:rPr>
                <w:br/>
              </w:r>
              <w:r w:rsidRPr="006763B4" w:rsidDel="00861999">
                <w:rPr>
                  <w:rFonts w:eastAsia="Batang"/>
                  <w:sz w:val="20"/>
                  <w:highlight w:val="yellow"/>
                </w:rPr>
                <w:br/>
                <w:delText>2 = AtoN Area/Line. The broadcasted position represents the mid-point of the height and width of a rectangular area denoting the area of the AtoN description; Dimension A = length of a rectangle area or line, in 10-meter steps, 0 – 510, 511 = length greater than 5100 meters; Dimension B = width of the area, in 10-meter steps, 0 – 126, 127 = width greater than 1260 meters. If Dimension B = 0, then it represents a line. Dimension A = Dimension B = 0 = unknown = default.</w:delText>
              </w:r>
              <w:r w:rsidRPr="006763B4" w:rsidDel="00861999">
                <w:rPr>
                  <w:rFonts w:eastAsia="Batang"/>
                  <w:sz w:val="20"/>
                  <w:highlight w:val="yellow"/>
                </w:rPr>
                <w:br/>
              </w:r>
              <w:r w:rsidRPr="006763B4" w:rsidDel="00861999">
                <w:rPr>
                  <w:rFonts w:eastAsia="Batang"/>
                  <w:sz w:val="20"/>
                  <w:highlight w:val="yellow"/>
                </w:rPr>
                <w:br/>
                <w:delText xml:space="preserve">3 = Swing Circle. Dimension A = Dimension B = 0 represents a point = default; Dimension A (in 1-meter steps, 0-127 meters) + Dimension B (in 10-meter steps, 0-1270 meters) = represents a radius from the broadcasted position to convey a large swing circle of this AtoN. </w:delText>
              </w:r>
              <w:r w:rsidRPr="006763B4" w:rsidDel="00861999">
                <w:rPr>
                  <w:rFonts w:eastAsia="Batang"/>
                  <w:sz w:val="20"/>
                  <w:highlight w:val="yellow"/>
                </w:rPr>
                <w:br/>
              </w:r>
              <w:r w:rsidRPr="006763B4" w:rsidDel="00861999">
                <w:rPr>
                  <w:rFonts w:eastAsia="Batang"/>
                  <w:sz w:val="20"/>
                  <w:highlight w:val="yellow"/>
                </w:rPr>
                <w:br/>
                <w:delText>NOTE: AtoN Dimension Types may alternate to provide more information about the AtoN, i.e., using Type 0 to provide the height and width of a Mobile AtoN, using Type 2 to provide the area a Mobile AtoN is marking, e.g., oil spill.</w:delText>
              </w:r>
            </w:del>
          </w:p>
        </w:tc>
      </w:tr>
      <w:tr w:rsidR="00B41E1D" w:rsidRPr="00B41E1D" w14:paraId="3D1DD686" w14:textId="77777777" w:rsidTr="009F075D">
        <w:trPr>
          <w:cantSplit/>
          <w:jc w:val="center"/>
        </w:trPr>
        <w:tc>
          <w:tcPr>
            <w:tcW w:w="1682" w:type="dxa"/>
            <w:vAlign w:val="center"/>
          </w:tcPr>
          <w:p w14:paraId="3893E6F2"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lastRenderedPageBreak/>
              <w:t>AtoN Dimensions A</w:t>
            </w:r>
          </w:p>
        </w:tc>
        <w:tc>
          <w:tcPr>
            <w:tcW w:w="1145" w:type="dxa"/>
            <w:vAlign w:val="center"/>
          </w:tcPr>
          <w:p w14:paraId="1D0F9461"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9</w:t>
            </w:r>
          </w:p>
        </w:tc>
        <w:tc>
          <w:tcPr>
            <w:tcW w:w="6806" w:type="dxa"/>
            <w:vAlign w:val="center"/>
          </w:tcPr>
          <w:p w14:paraId="79BC0522" w14:textId="34146400" w:rsidR="00B41E1D" w:rsidRPr="00B41E1D" w:rsidRDefault="00A70C5E"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ins w:id="296" w:author="USA" w:date="2025-08-28T13:02:00Z" w16du:dateUtc="2025-08-28T17:02:00Z">
              <w:r w:rsidRPr="006763B4">
                <w:rPr>
                  <w:rFonts w:eastAsia="SimSun"/>
                  <w:bCs/>
                  <w:kern w:val="2"/>
                  <w:sz w:val="20"/>
                  <w:highlight w:val="yellow"/>
                  <w:lang w:val="en-US" w:eastAsia="zh-CN"/>
                </w:rPr>
                <w:t>As defined by its AtoN Dimension Type (0 = unknown or unreported = default)</w:t>
              </w:r>
            </w:ins>
            <w:del w:id="297" w:author="USA" w:date="2025-08-28T13:02:00Z" w16du:dateUtc="2025-08-28T17:02:00Z">
              <w:r w:rsidR="00B41E1D" w:rsidRPr="006763B4" w:rsidDel="00A70C5E">
                <w:rPr>
                  <w:rFonts w:eastAsia="Batang"/>
                  <w:sz w:val="20"/>
                  <w:highlight w:val="yellow"/>
                </w:rPr>
                <w:delText>0-511 as defined by its AtoN Dimension Type (0 = default)</w:delText>
              </w:r>
            </w:del>
          </w:p>
        </w:tc>
      </w:tr>
      <w:tr w:rsidR="00B41E1D" w:rsidRPr="00B41E1D" w14:paraId="472EBE1B" w14:textId="77777777" w:rsidTr="009F075D">
        <w:trPr>
          <w:cantSplit/>
          <w:jc w:val="center"/>
        </w:trPr>
        <w:tc>
          <w:tcPr>
            <w:tcW w:w="1682" w:type="dxa"/>
            <w:vAlign w:val="center"/>
          </w:tcPr>
          <w:p w14:paraId="3CBB9F2F"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AtoN Dimension B</w:t>
            </w:r>
          </w:p>
        </w:tc>
        <w:tc>
          <w:tcPr>
            <w:tcW w:w="1145" w:type="dxa"/>
            <w:vAlign w:val="center"/>
          </w:tcPr>
          <w:p w14:paraId="04D69303" w14:textId="7BDF74FC" w:rsidR="00B41E1D" w:rsidRPr="006763B4" w:rsidRDefault="00A70C5E"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highlight w:val="yellow"/>
              </w:rPr>
            </w:pPr>
            <w:ins w:id="298" w:author="USA" w:date="2025-08-28T13:02:00Z" w16du:dateUtc="2025-08-28T17:02:00Z">
              <w:r w:rsidRPr="006763B4">
                <w:rPr>
                  <w:rFonts w:eastAsia="Batang"/>
                  <w:sz w:val="20"/>
                  <w:highlight w:val="yellow"/>
                </w:rPr>
                <w:t>11</w:t>
              </w:r>
            </w:ins>
            <w:del w:id="299" w:author="USA" w:date="2025-08-28T13:02:00Z" w16du:dateUtc="2025-08-28T17:02:00Z">
              <w:r w:rsidR="00B41E1D" w:rsidRPr="006763B4" w:rsidDel="00A70C5E">
                <w:rPr>
                  <w:rFonts w:eastAsia="Batang"/>
                  <w:sz w:val="20"/>
                  <w:highlight w:val="yellow"/>
                </w:rPr>
                <w:delText>7</w:delText>
              </w:r>
            </w:del>
          </w:p>
        </w:tc>
        <w:tc>
          <w:tcPr>
            <w:tcW w:w="6806" w:type="dxa"/>
            <w:vAlign w:val="center"/>
          </w:tcPr>
          <w:p w14:paraId="36D291C3" w14:textId="01981F95" w:rsidR="00B41E1D" w:rsidRPr="006763B4" w:rsidRDefault="00A70C5E"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highlight w:val="yellow"/>
              </w:rPr>
            </w:pPr>
            <w:ins w:id="300" w:author="USA" w:date="2025-08-28T13:03:00Z" w16du:dateUtc="2025-08-28T17:03:00Z">
              <w:r w:rsidRPr="006763B4">
                <w:rPr>
                  <w:rFonts w:eastAsia="SimSun"/>
                  <w:bCs/>
                  <w:kern w:val="2"/>
                  <w:sz w:val="20"/>
                  <w:highlight w:val="yellow"/>
                  <w:lang w:val="en-US" w:eastAsia="zh-CN"/>
                </w:rPr>
                <w:t>As defined by its AtoN Dimension Type (0 = unknown or unreported = default)</w:t>
              </w:r>
            </w:ins>
            <w:del w:id="301" w:author="USA" w:date="2025-08-28T13:03:00Z" w16du:dateUtc="2025-08-28T17:03:00Z">
              <w:r w:rsidR="00B41E1D" w:rsidRPr="006763B4" w:rsidDel="00A70C5E">
                <w:rPr>
                  <w:rFonts w:eastAsia="Batang"/>
                  <w:sz w:val="20"/>
                  <w:highlight w:val="yellow"/>
                </w:rPr>
                <w:delText>0-127 as defined by its AtoN Dimension Type (0 = default)</w:delText>
              </w:r>
            </w:del>
          </w:p>
        </w:tc>
      </w:tr>
      <w:tr w:rsidR="00A70C5E" w:rsidRPr="00B41E1D" w14:paraId="6EF95840" w14:textId="77777777" w:rsidTr="009F075D">
        <w:trPr>
          <w:cantSplit/>
          <w:jc w:val="center"/>
          <w:ins w:id="302" w:author="USA" w:date="2025-08-28T13:05:00Z"/>
        </w:trPr>
        <w:tc>
          <w:tcPr>
            <w:tcW w:w="1682" w:type="dxa"/>
            <w:vAlign w:val="center"/>
          </w:tcPr>
          <w:p w14:paraId="3974D09E" w14:textId="52936B2D" w:rsidR="00A70C5E" w:rsidRPr="006763B4" w:rsidRDefault="00A70C5E"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303" w:author="USA" w:date="2025-08-28T13:05:00Z" w16du:dateUtc="2025-08-28T17:05:00Z"/>
                <w:rFonts w:eastAsia="Batang"/>
                <w:sz w:val="20"/>
                <w:highlight w:val="yellow"/>
              </w:rPr>
            </w:pPr>
            <w:ins w:id="304" w:author="USA" w:date="2025-08-28T13:05:00Z" w16du:dateUtc="2025-08-28T17:05:00Z">
              <w:r w:rsidRPr="006763B4">
                <w:rPr>
                  <w:rFonts w:eastAsia="SimSun"/>
                  <w:bCs/>
                  <w:kern w:val="2"/>
                  <w:sz w:val="20"/>
                  <w:highlight w:val="yellow"/>
                  <w:lang w:val="en-US" w:eastAsia="zh-CN"/>
                </w:rPr>
                <w:lastRenderedPageBreak/>
                <w:t>AtoN Dimension Type Additional Data Flag</w:t>
              </w:r>
            </w:ins>
          </w:p>
        </w:tc>
        <w:tc>
          <w:tcPr>
            <w:tcW w:w="1145" w:type="dxa"/>
            <w:vAlign w:val="center"/>
          </w:tcPr>
          <w:p w14:paraId="517418F6" w14:textId="60FD6A8C" w:rsidR="00A70C5E" w:rsidRPr="006763B4" w:rsidRDefault="00A70C5E"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ins w:id="305" w:author="USA" w:date="2025-08-28T13:05:00Z" w16du:dateUtc="2025-08-28T17:05:00Z"/>
                <w:rFonts w:eastAsia="Batang"/>
                <w:sz w:val="20"/>
                <w:highlight w:val="yellow"/>
              </w:rPr>
            </w:pPr>
            <w:ins w:id="306" w:author="USA" w:date="2025-08-28T13:05:00Z" w16du:dateUtc="2025-08-28T17:05:00Z">
              <w:r w:rsidRPr="006763B4">
                <w:rPr>
                  <w:rFonts w:eastAsia="Batang"/>
                  <w:sz w:val="20"/>
                  <w:highlight w:val="yellow"/>
                </w:rPr>
                <w:t>1</w:t>
              </w:r>
            </w:ins>
          </w:p>
        </w:tc>
        <w:tc>
          <w:tcPr>
            <w:tcW w:w="6806" w:type="dxa"/>
            <w:vAlign w:val="center"/>
          </w:tcPr>
          <w:p w14:paraId="50CEE02D" w14:textId="77777777" w:rsidR="00A70C5E" w:rsidRPr="00A70C5E" w:rsidRDefault="00A70C5E" w:rsidP="00A70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jc w:val="both"/>
              <w:rPr>
                <w:ins w:id="307" w:author="USA" w:date="2025-08-28T13:05:00Z" w16du:dateUtc="2025-08-28T17:05:00Z"/>
                <w:rFonts w:eastAsia="SimSun"/>
                <w:bCs/>
                <w:kern w:val="2"/>
                <w:sz w:val="20"/>
                <w:highlight w:val="yellow"/>
                <w:lang w:val="en-US" w:eastAsia="zh-CN"/>
              </w:rPr>
            </w:pPr>
            <w:ins w:id="308" w:author="USA" w:date="2025-08-28T13:05:00Z" w16du:dateUtc="2025-08-28T17:05:00Z">
              <w:r w:rsidRPr="00A70C5E">
                <w:rPr>
                  <w:rFonts w:eastAsia="SimSun"/>
                  <w:bCs/>
                  <w:kern w:val="2"/>
                  <w:sz w:val="20"/>
                  <w:highlight w:val="yellow"/>
                  <w:lang w:val="en-US" w:eastAsia="zh-CN"/>
                </w:rPr>
                <w:t xml:space="preserve">To convey further information, message 28 can broadcast multiple AtoN Dimension Types for the same AtoN i.e., </w:t>
              </w:r>
            </w:ins>
          </w:p>
          <w:p w14:paraId="2B7B11D0" w14:textId="77777777" w:rsidR="00A70C5E" w:rsidRPr="00A70C5E" w:rsidRDefault="00A70C5E" w:rsidP="00A70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jc w:val="both"/>
              <w:rPr>
                <w:ins w:id="309" w:author="USA" w:date="2025-08-28T13:05:00Z" w16du:dateUtc="2025-08-28T17:05:00Z"/>
                <w:rFonts w:eastAsia="SimSun"/>
                <w:bCs/>
                <w:strike/>
                <w:kern w:val="2"/>
                <w:sz w:val="20"/>
                <w:highlight w:val="yellow"/>
                <w:lang w:val="en-US" w:eastAsia="zh-CN"/>
              </w:rPr>
            </w:pPr>
          </w:p>
          <w:p w14:paraId="2B672EE2" w14:textId="77777777" w:rsidR="00A70C5E" w:rsidRPr="00A70C5E" w:rsidRDefault="00A70C5E" w:rsidP="00A70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jc w:val="both"/>
              <w:rPr>
                <w:ins w:id="310" w:author="USA" w:date="2025-08-28T13:05:00Z" w16du:dateUtc="2025-08-28T17:05:00Z"/>
                <w:rFonts w:eastAsia="SimSun"/>
                <w:bCs/>
                <w:kern w:val="2"/>
                <w:sz w:val="20"/>
                <w:highlight w:val="yellow"/>
                <w:lang w:val="en-US" w:eastAsia="zh-CN"/>
              </w:rPr>
            </w:pPr>
            <w:ins w:id="311" w:author="USA" w:date="2025-08-28T13:05:00Z" w16du:dateUtc="2025-08-28T17:05:00Z">
              <w:r w:rsidRPr="00A70C5E">
                <w:rPr>
                  <w:rFonts w:eastAsia="SimSun"/>
                  <w:bCs/>
                  <w:kern w:val="2"/>
                  <w:sz w:val="20"/>
                  <w:highlight w:val="yellow"/>
                  <w:lang w:val="en-US" w:eastAsia="zh-CN"/>
                </w:rPr>
                <w:t>Type 1 + Type 2 (physical dimensions and swing circle of the reported AtoN)</w:t>
              </w:r>
            </w:ins>
          </w:p>
          <w:p w14:paraId="307E512B" w14:textId="77777777" w:rsidR="00A70C5E" w:rsidRPr="00A70C5E" w:rsidRDefault="00A70C5E" w:rsidP="00A70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jc w:val="both"/>
              <w:rPr>
                <w:ins w:id="312" w:author="USA" w:date="2025-08-28T13:05:00Z" w16du:dateUtc="2025-08-28T17:05:00Z"/>
                <w:rFonts w:eastAsia="SimSun"/>
                <w:bCs/>
                <w:kern w:val="2"/>
                <w:sz w:val="20"/>
                <w:highlight w:val="yellow"/>
                <w:lang w:val="en-US" w:eastAsia="zh-CN"/>
              </w:rPr>
            </w:pPr>
            <w:ins w:id="313" w:author="USA" w:date="2025-08-28T13:05:00Z" w16du:dateUtc="2025-08-28T17:05:00Z">
              <w:r w:rsidRPr="00A70C5E">
                <w:rPr>
                  <w:rFonts w:eastAsia="SimSun"/>
                  <w:bCs/>
                  <w:kern w:val="2"/>
                  <w:sz w:val="20"/>
                  <w:highlight w:val="yellow"/>
                  <w:lang w:val="en-US" w:eastAsia="zh-CN"/>
                </w:rPr>
                <w:t xml:space="preserve">Type 1 + Type </w:t>
              </w:r>
              <w:r w:rsidRPr="00A70C5E">
                <w:rPr>
                  <w:rFonts w:eastAsia="SimSun" w:hint="eastAsia"/>
                  <w:bCs/>
                  <w:kern w:val="2"/>
                  <w:sz w:val="20"/>
                  <w:highlight w:val="yellow"/>
                  <w:lang w:val="en-US" w:eastAsia="zh-CN"/>
                </w:rPr>
                <w:t>3</w:t>
              </w:r>
              <w:r w:rsidRPr="00A70C5E">
                <w:rPr>
                  <w:rFonts w:eastAsia="SimSun"/>
                  <w:bCs/>
                  <w:kern w:val="2"/>
                  <w:sz w:val="20"/>
                  <w:highlight w:val="yellow"/>
                  <w:lang w:val="en-US" w:eastAsia="zh-CN"/>
                </w:rPr>
                <w:t xml:space="preserve"> (mobile AtoN physical dimension and its vector)</w:t>
              </w:r>
            </w:ins>
          </w:p>
          <w:p w14:paraId="78FCB9E1" w14:textId="77777777" w:rsidR="00A70C5E" w:rsidRPr="00A70C5E" w:rsidRDefault="00A70C5E" w:rsidP="00A70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jc w:val="both"/>
              <w:rPr>
                <w:ins w:id="314" w:author="USA" w:date="2025-08-28T13:05:00Z" w16du:dateUtc="2025-08-28T17:05:00Z"/>
                <w:rFonts w:eastAsia="SimSun"/>
                <w:bCs/>
                <w:kern w:val="2"/>
                <w:sz w:val="20"/>
                <w:highlight w:val="yellow"/>
                <w:lang w:val="en-US" w:eastAsia="zh-CN"/>
              </w:rPr>
            </w:pPr>
            <w:ins w:id="315" w:author="USA" w:date="2025-08-28T13:05:00Z" w16du:dateUtc="2025-08-28T17:05:00Z">
              <w:r w:rsidRPr="00A70C5E">
                <w:rPr>
                  <w:rFonts w:eastAsia="SimSun"/>
                  <w:bCs/>
                  <w:kern w:val="2"/>
                  <w:sz w:val="20"/>
                  <w:highlight w:val="yellow"/>
                  <w:lang w:val="en-US" w:eastAsia="zh-CN"/>
                </w:rPr>
                <w:t xml:space="preserve">Type 4 + Type 4… (to define a </w:t>
              </w:r>
              <w:r w:rsidRPr="00A70C5E">
                <w:rPr>
                  <w:rFonts w:eastAsia="SimSun" w:hint="eastAsia"/>
                  <w:bCs/>
                  <w:kern w:val="2"/>
                  <w:sz w:val="20"/>
                  <w:highlight w:val="yellow"/>
                  <w:lang w:val="en-US" w:eastAsia="zh-CN"/>
                </w:rPr>
                <w:t>p</w:t>
              </w:r>
              <w:r w:rsidRPr="00A70C5E">
                <w:rPr>
                  <w:rFonts w:eastAsia="SimSun"/>
                  <w:bCs/>
                  <w:kern w:val="2"/>
                  <w:sz w:val="20"/>
                  <w:highlight w:val="yellow"/>
                  <w:lang w:val="en-US" w:eastAsia="zh-CN"/>
                </w:rPr>
                <w:t>olygon area)</w:t>
              </w:r>
            </w:ins>
          </w:p>
          <w:p w14:paraId="1273F616" w14:textId="77777777" w:rsidR="00A70C5E" w:rsidRPr="00A70C5E" w:rsidRDefault="00A70C5E" w:rsidP="00A70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jc w:val="both"/>
              <w:rPr>
                <w:ins w:id="316" w:author="USA" w:date="2025-08-28T13:05:00Z" w16du:dateUtc="2025-08-28T17:05:00Z"/>
                <w:rFonts w:eastAsia="SimSun"/>
                <w:bCs/>
                <w:kern w:val="2"/>
                <w:sz w:val="20"/>
                <w:highlight w:val="yellow"/>
                <w:lang w:val="en-US" w:eastAsia="zh-CN"/>
              </w:rPr>
            </w:pPr>
            <w:ins w:id="317" w:author="USA" w:date="2025-08-28T13:05:00Z" w16du:dateUtc="2025-08-28T17:05:00Z">
              <w:r w:rsidRPr="00A70C5E">
                <w:rPr>
                  <w:rFonts w:eastAsia="SimSun"/>
                  <w:bCs/>
                  <w:kern w:val="2"/>
                  <w:sz w:val="20"/>
                  <w:highlight w:val="yellow"/>
                  <w:lang w:val="en-US" w:eastAsia="zh-CN"/>
                </w:rPr>
                <w:t xml:space="preserve">Type </w:t>
              </w:r>
              <w:r w:rsidRPr="00A70C5E">
                <w:rPr>
                  <w:rFonts w:eastAsia="SimSun" w:hint="eastAsia"/>
                  <w:bCs/>
                  <w:kern w:val="2"/>
                  <w:sz w:val="20"/>
                  <w:highlight w:val="yellow"/>
                  <w:lang w:val="en-US" w:eastAsia="zh-CN"/>
                </w:rPr>
                <w:t>6</w:t>
              </w:r>
              <w:r w:rsidRPr="00A70C5E">
                <w:rPr>
                  <w:rFonts w:eastAsia="SimSun"/>
                  <w:bCs/>
                  <w:kern w:val="2"/>
                  <w:sz w:val="20"/>
                  <w:highlight w:val="yellow"/>
                  <w:lang w:val="en-US" w:eastAsia="zh-CN"/>
                </w:rPr>
                <w:t xml:space="preserve"> + Type </w:t>
              </w:r>
              <w:r w:rsidRPr="00A70C5E">
                <w:rPr>
                  <w:rFonts w:eastAsia="SimSun" w:hint="eastAsia"/>
                  <w:bCs/>
                  <w:kern w:val="2"/>
                  <w:sz w:val="20"/>
                  <w:highlight w:val="yellow"/>
                  <w:lang w:val="en-US" w:eastAsia="zh-CN"/>
                </w:rPr>
                <w:t>7</w:t>
              </w:r>
              <w:r w:rsidRPr="00A70C5E">
                <w:rPr>
                  <w:rFonts w:eastAsia="SimSun"/>
                  <w:bCs/>
                  <w:kern w:val="2"/>
                  <w:sz w:val="20"/>
                  <w:highlight w:val="yellow"/>
                  <w:lang w:val="en-US" w:eastAsia="zh-CN"/>
                </w:rPr>
                <w:t xml:space="preserve"> (to define a sector area)</w:t>
              </w:r>
            </w:ins>
          </w:p>
          <w:p w14:paraId="05B45B86" w14:textId="77777777" w:rsidR="00A70C5E" w:rsidRPr="00A70C5E" w:rsidRDefault="00A70C5E" w:rsidP="00A70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jc w:val="both"/>
              <w:rPr>
                <w:ins w:id="318" w:author="USA" w:date="2025-08-28T13:05:00Z" w16du:dateUtc="2025-08-28T17:05:00Z"/>
                <w:rFonts w:eastAsia="SimSun"/>
                <w:bCs/>
                <w:kern w:val="2"/>
                <w:sz w:val="20"/>
                <w:highlight w:val="yellow"/>
                <w:lang w:val="en-US" w:eastAsia="zh-CN"/>
              </w:rPr>
            </w:pPr>
            <w:ins w:id="319" w:author="USA" w:date="2025-08-28T13:05:00Z" w16du:dateUtc="2025-08-28T17:05:00Z">
              <w:r w:rsidRPr="00A70C5E">
                <w:rPr>
                  <w:rFonts w:eastAsia="SimSun"/>
                  <w:bCs/>
                  <w:kern w:val="2"/>
                  <w:sz w:val="20"/>
                  <w:highlight w:val="yellow"/>
                  <w:lang w:val="en-US" w:eastAsia="zh-CN"/>
                </w:rPr>
                <w:t xml:space="preserve">Type </w:t>
              </w:r>
              <w:r w:rsidRPr="00A70C5E">
                <w:rPr>
                  <w:rFonts w:eastAsia="SimSun" w:hint="eastAsia"/>
                  <w:bCs/>
                  <w:kern w:val="2"/>
                  <w:sz w:val="20"/>
                  <w:highlight w:val="yellow"/>
                  <w:lang w:val="en-US" w:eastAsia="zh-CN"/>
                </w:rPr>
                <w:t>8</w:t>
              </w:r>
              <w:r w:rsidRPr="00A70C5E">
                <w:rPr>
                  <w:rFonts w:eastAsia="SimSun"/>
                  <w:bCs/>
                  <w:kern w:val="2"/>
                  <w:sz w:val="20"/>
                  <w:highlight w:val="yellow"/>
                  <w:lang w:val="en-US" w:eastAsia="zh-CN"/>
                </w:rPr>
                <w:t xml:space="preserve"> + Type </w:t>
              </w:r>
              <w:r w:rsidRPr="00A70C5E">
                <w:rPr>
                  <w:rFonts w:eastAsia="SimSun" w:hint="eastAsia"/>
                  <w:bCs/>
                  <w:kern w:val="2"/>
                  <w:sz w:val="20"/>
                  <w:highlight w:val="yellow"/>
                  <w:lang w:val="en-US" w:eastAsia="zh-CN"/>
                </w:rPr>
                <w:t>9</w:t>
              </w:r>
              <w:r w:rsidRPr="00A70C5E">
                <w:rPr>
                  <w:rFonts w:eastAsia="SimSun"/>
                  <w:bCs/>
                  <w:kern w:val="2"/>
                  <w:sz w:val="20"/>
                  <w:highlight w:val="yellow"/>
                  <w:lang w:val="en-US" w:eastAsia="zh-CN"/>
                </w:rPr>
                <w:t xml:space="preserve"> (to define a quadrilateral area)</w:t>
              </w:r>
            </w:ins>
          </w:p>
          <w:p w14:paraId="7327D9A0" w14:textId="77777777" w:rsidR="00A70C5E" w:rsidRPr="00A70C5E" w:rsidRDefault="00A70C5E" w:rsidP="00A70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jc w:val="both"/>
              <w:rPr>
                <w:ins w:id="320" w:author="USA" w:date="2025-08-28T13:05:00Z" w16du:dateUtc="2025-08-28T17:05:00Z"/>
                <w:rFonts w:eastAsia="SimSun"/>
                <w:bCs/>
                <w:kern w:val="2"/>
                <w:sz w:val="20"/>
                <w:highlight w:val="yellow"/>
                <w:lang w:val="en-US" w:eastAsia="zh-CN"/>
              </w:rPr>
            </w:pPr>
            <w:ins w:id="321" w:author="USA" w:date="2025-08-28T13:05:00Z" w16du:dateUtc="2025-08-28T17:05:00Z">
              <w:r w:rsidRPr="00A70C5E">
                <w:rPr>
                  <w:rFonts w:eastAsia="SimSun" w:hint="eastAsia"/>
                  <w:bCs/>
                  <w:kern w:val="2"/>
                  <w:sz w:val="20"/>
                  <w:highlight w:val="yellow"/>
                  <w:lang w:val="en-US" w:eastAsia="zh-CN"/>
                </w:rPr>
                <w:t>Type 10 + Type 11</w:t>
              </w:r>
              <w:r w:rsidRPr="00A70C5E">
                <w:rPr>
                  <w:rFonts w:eastAsia="SimSun"/>
                  <w:bCs/>
                  <w:kern w:val="2"/>
                  <w:sz w:val="20"/>
                  <w:highlight w:val="yellow"/>
                  <w:lang w:val="en-US" w:eastAsia="zh-CN"/>
                </w:rPr>
                <w:t xml:space="preserve"> (to define a sector area)</w:t>
              </w:r>
            </w:ins>
          </w:p>
          <w:p w14:paraId="5AD4C6EF" w14:textId="77777777" w:rsidR="00A70C5E" w:rsidRPr="00A70C5E" w:rsidRDefault="00A70C5E" w:rsidP="00A70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jc w:val="both"/>
              <w:rPr>
                <w:ins w:id="322" w:author="USA" w:date="2025-08-28T13:05:00Z" w16du:dateUtc="2025-08-28T17:05:00Z"/>
                <w:rFonts w:eastAsia="SimSun"/>
                <w:bCs/>
                <w:kern w:val="2"/>
                <w:sz w:val="20"/>
                <w:highlight w:val="yellow"/>
                <w:lang w:val="en-US" w:eastAsia="zh-CN"/>
              </w:rPr>
            </w:pPr>
            <w:ins w:id="323" w:author="USA" w:date="2025-08-28T13:05:00Z" w16du:dateUtc="2025-08-28T17:05:00Z">
              <w:r w:rsidRPr="00A70C5E">
                <w:rPr>
                  <w:rFonts w:eastAsia="SimSun" w:hint="eastAsia"/>
                  <w:bCs/>
                  <w:kern w:val="2"/>
                  <w:sz w:val="20"/>
                  <w:highlight w:val="yellow"/>
                  <w:lang w:val="en-US" w:eastAsia="zh-CN"/>
                </w:rPr>
                <w:t>Type 12 + Type 13</w:t>
              </w:r>
              <w:r w:rsidRPr="00A70C5E">
                <w:rPr>
                  <w:rFonts w:eastAsia="SimSun"/>
                  <w:bCs/>
                  <w:kern w:val="2"/>
                  <w:sz w:val="20"/>
                  <w:highlight w:val="yellow"/>
                  <w:lang w:val="en-US" w:eastAsia="zh-CN"/>
                </w:rPr>
                <w:t xml:space="preserve"> (to define a quadrilateral area)</w:t>
              </w:r>
            </w:ins>
          </w:p>
          <w:p w14:paraId="2FE0A9C0" w14:textId="77777777" w:rsidR="00A70C5E" w:rsidRPr="00A70C5E" w:rsidRDefault="00A70C5E" w:rsidP="00A70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jc w:val="both"/>
              <w:rPr>
                <w:ins w:id="324" w:author="USA" w:date="2025-08-28T13:05:00Z" w16du:dateUtc="2025-08-28T17:05:00Z"/>
                <w:rFonts w:eastAsia="SimSun"/>
                <w:bCs/>
                <w:kern w:val="2"/>
                <w:sz w:val="20"/>
                <w:highlight w:val="yellow"/>
                <w:lang w:val="en-US" w:eastAsia="zh-CN"/>
              </w:rPr>
            </w:pPr>
          </w:p>
          <w:p w14:paraId="58DCE5F1" w14:textId="77777777" w:rsidR="00A70C5E" w:rsidRPr="00A70C5E" w:rsidRDefault="00A70C5E" w:rsidP="00A70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rPr>
                <w:ins w:id="325" w:author="USA" w:date="2025-08-28T13:05:00Z" w16du:dateUtc="2025-08-28T17:05:00Z"/>
                <w:rFonts w:eastAsia="SimSun"/>
                <w:bCs/>
                <w:kern w:val="2"/>
                <w:sz w:val="20"/>
                <w:highlight w:val="yellow"/>
                <w:lang w:val="en-US" w:eastAsia="zh-CN"/>
              </w:rPr>
            </w:pPr>
            <w:ins w:id="326" w:author="USA" w:date="2025-08-28T13:05:00Z" w16du:dateUtc="2025-08-28T17:05:00Z">
              <w:r w:rsidRPr="00A70C5E">
                <w:rPr>
                  <w:rFonts w:eastAsia="SimSun"/>
                  <w:bCs/>
                  <w:kern w:val="2"/>
                  <w:sz w:val="20"/>
                  <w:highlight w:val="yellow"/>
                  <w:lang w:val="en-US" w:eastAsia="zh-CN"/>
                </w:rPr>
                <w:t>0 = This AtoN has a</w:t>
              </w:r>
              <w:r w:rsidRPr="00A70C5E">
                <w:rPr>
                  <w:rFonts w:eastAsia="Calibri"/>
                  <w:sz w:val="20"/>
                  <w:highlight w:val="yellow"/>
                  <w:lang w:val="en-US" w:eastAsia="zh-CN"/>
                </w:rPr>
                <w:t xml:space="preserve"> single AtoN Dimension Type </w:t>
              </w:r>
              <w:r w:rsidRPr="00A70C5E">
                <w:rPr>
                  <w:rFonts w:eastAsia="SimSun"/>
                  <w:bCs/>
                  <w:kern w:val="2"/>
                  <w:sz w:val="20"/>
                  <w:highlight w:val="yellow"/>
                  <w:lang w:val="en-US" w:eastAsia="zh-CN"/>
                </w:rPr>
                <w:t>= default.</w:t>
              </w:r>
            </w:ins>
          </w:p>
          <w:p w14:paraId="2D6E3B6C" w14:textId="77777777" w:rsidR="00A70C5E" w:rsidRPr="00A70C5E" w:rsidRDefault="00A70C5E" w:rsidP="00A70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rPr>
                <w:ins w:id="327" w:author="USA" w:date="2025-08-28T13:05:00Z" w16du:dateUtc="2025-08-28T17:05:00Z"/>
                <w:rFonts w:eastAsia="SimSun"/>
                <w:bCs/>
                <w:kern w:val="2"/>
                <w:sz w:val="20"/>
                <w:highlight w:val="yellow"/>
                <w:lang w:val="en-US" w:eastAsia="zh-CN"/>
              </w:rPr>
            </w:pPr>
            <w:ins w:id="328" w:author="USA" w:date="2025-08-28T13:05:00Z" w16du:dateUtc="2025-08-28T17:05:00Z">
              <w:r w:rsidRPr="00A70C5E">
                <w:rPr>
                  <w:rFonts w:eastAsia="SimSun"/>
                  <w:bCs/>
                  <w:kern w:val="2"/>
                  <w:sz w:val="20"/>
                  <w:highlight w:val="yellow"/>
                  <w:lang w:val="en-US" w:eastAsia="zh-CN"/>
                </w:rPr>
                <w:t>1 = This AtoN has multiple AtoN Dimension Types.</w:t>
              </w:r>
            </w:ins>
          </w:p>
          <w:p w14:paraId="78EA7526" w14:textId="77777777" w:rsidR="00A70C5E" w:rsidRPr="00A70C5E" w:rsidRDefault="00A70C5E" w:rsidP="00A70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rPr>
                <w:ins w:id="329" w:author="USA" w:date="2025-08-28T13:05:00Z" w16du:dateUtc="2025-08-28T17:05:00Z"/>
                <w:rFonts w:eastAsia="SimSun"/>
                <w:bCs/>
                <w:kern w:val="2"/>
                <w:sz w:val="20"/>
                <w:highlight w:val="yellow"/>
                <w:lang w:val="en-US" w:eastAsia="zh-CN"/>
              </w:rPr>
            </w:pPr>
          </w:p>
          <w:p w14:paraId="6DEE6DDB" w14:textId="559D279E" w:rsidR="00A70C5E" w:rsidRPr="006763B4" w:rsidRDefault="00A70C5E" w:rsidP="00A70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330" w:author="USA" w:date="2025-08-28T13:05:00Z" w16du:dateUtc="2025-08-28T17:05:00Z"/>
                <w:rFonts w:eastAsia="SimSun"/>
                <w:bCs/>
                <w:kern w:val="2"/>
                <w:sz w:val="20"/>
                <w:highlight w:val="yellow"/>
                <w:lang w:val="en-US" w:eastAsia="zh-CN"/>
              </w:rPr>
            </w:pPr>
            <w:ins w:id="331" w:author="USA" w:date="2025-08-28T13:05:00Z" w16du:dateUtc="2025-08-28T17:05:00Z">
              <w:r w:rsidRPr="006763B4">
                <w:rPr>
                  <w:rFonts w:eastAsia="SimSun"/>
                  <w:bCs/>
                  <w:kern w:val="2"/>
                  <w:sz w:val="20"/>
                  <w:highlight w:val="yellow"/>
                  <w:lang w:val="en-US" w:eastAsia="zh-CN"/>
                </w:rPr>
                <w:t xml:space="preserve">Note 1: The report rate of Message 28 may be </w:t>
              </w:r>
              <w:proofErr w:type="gramStart"/>
              <w:r w:rsidRPr="006763B4">
                <w:rPr>
                  <w:rFonts w:eastAsia="SimSun"/>
                  <w:bCs/>
                  <w:kern w:val="2"/>
                  <w:sz w:val="20"/>
                  <w:highlight w:val="yellow"/>
                  <w:lang w:val="en-US" w:eastAsia="zh-CN"/>
                </w:rPr>
                <w:t>shorten</w:t>
              </w:r>
              <w:proofErr w:type="gramEnd"/>
              <w:r w:rsidRPr="006763B4">
                <w:rPr>
                  <w:rFonts w:eastAsia="SimSun"/>
                  <w:bCs/>
                  <w:kern w:val="2"/>
                  <w:sz w:val="20"/>
                  <w:highlight w:val="yellow"/>
                  <w:lang w:val="en-US" w:eastAsia="zh-CN"/>
                </w:rPr>
                <w:t xml:space="preserve"> to reduce the latency of multiple AtoN Dimension Types, particularly for AtoN Dimension Type 8 (AtoN Area-Polygon) which should broadcast all its pertinent vertices with [x] frames.</w:t>
              </w:r>
            </w:ins>
          </w:p>
        </w:tc>
      </w:tr>
      <w:tr w:rsidR="00B41E1D" w:rsidRPr="00B41E1D" w14:paraId="1E47B40F" w14:textId="77777777" w:rsidTr="009F075D">
        <w:trPr>
          <w:cantSplit/>
          <w:jc w:val="center"/>
        </w:trPr>
        <w:tc>
          <w:tcPr>
            <w:tcW w:w="1682" w:type="dxa"/>
            <w:vAlign w:val="center"/>
          </w:tcPr>
          <w:p w14:paraId="673FEA99"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AtoN Charted Status</w:t>
            </w:r>
          </w:p>
        </w:tc>
        <w:tc>
          <w:tcPr>
            <w:tcW w:w="1145" w:type="dxa"/>
            <w:vAlign w:val="center"/>
          </w:tcPr>
          <w:p w14:paraId="1A17D2CA"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1</w:t>
            </w:r>
          </w:p>
        </w:tc>
        <w:tc>
          <w:tcPr>
            <w:tcW w:w="6806" w:type="dxa"/>
            <w:vAlign w:val="center"/>
          </w:tcPr>
          <w:p w14:paraId="1EFE55BE"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Denotes whether the AtoN is charted or not.</w:t>
            </w:r>
          </w:p>
          <w:p w14:paraId="1E2C2302"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0 = AtoN is uncharted = default</w:t>
            </w:r>
            <w:r w:rsidRPr="00B41E1D">
              <w:rPr>
                <w:rFonts w:eastAsia="Batang"/>
                <w:sz w:val="20"/>
              </w:rPr>
              <w:br/>
              <w:t>1 = AtoN charted</w:t>
            </w:r>
          </w:p>
        </w:tc>
      </w:tr>
      <w:tr w:rsidR="00B41E1D" w:rsidRPr="00B41E1D" w14:paraId="14C8E1E7" w14:textId="77777777" w:rsidTr="009F075D">
        <w:trPr>
          <w:cantSplit/>
          <w:jc w:val="center"/>
        </w:trPr>
        <w:tc>
          <w:tcPr>
            <w:tcW w:w="1682" w:type="dxa"/>
            <w:vAlign w:val="center"/>
          </w:tcPr>
          <w:p w14:paraId="3FD35CFF"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AtoN On-station Status</w:t>
            </w:r>
          </w:p>
        </w:tc>
        <w:tc>
          <w:tcPr>
            <w:tcW w:w="1145" w:type="dxa"/>
            <w:vAlign w:val="center"/>
          </w:tcPr>
          <w:p w14:paraId="2AA3694C"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4</w:t>
            </w:r>
          </w:p>
        </w:tc>
        <w:tc>
          <w:tcPr>
            <w:tcW w:w="6806" w:type="dxa"/>
            <w:vAlign w:val="center"/>
          </w:tcPr>
          <w:p w14:paraId="5A0B4719"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Denotes whether the AtoN is on-station or not.</w:t>
            </w:r>
          </w:p>
          <w:p w14:paraId="7DB376A6"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0 = on-station = default</w:t>
            </w:r>
          </w:p>
          <w:p w14:paraId="37353C1D" w14:textId="124D6462" w:rsidR="00A70C5E"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332" w:author="USA" w:date="2025-08-28T13:10:00Z" w16du:dateUtc="2025-08-28T17:10:00Z"/>
                <w:rFonts w:eastAsia="Batang"/>
                <w:sz w:val="20"/>
              </w:rPr>
            </w:pPr>
            <w:r w:rsidRPr="00B41E1D">
              <w:rPr>
                <w:rFonts w:eastAsia="Batang"/>
                <w:sz w:val="20"/>
              </w:rPr>
              <w:t>1 = on-station or on course (Mobile AtoN)</w:t>
            </w:r>
            <w:r w:rsidRPr="00B41E1D">
              <w:rPr>
                <w:rFonts w:eastAsia="Batang"/>
                <w:sz w:val="20"/>
              </w:rPr>
              <w:br/>
              <w:t>2 = on-station, but damaged, occulted, submerged or otherwise not properly visible</w:t>
            </w:r>
            <w:r w:rsidRPr="00B41E1D">
              <w:rPr>
                <w:rFonts w:eastAsia="Batang"/>
                <w:sz w:val="20"/>
              </w:rPr>
              <w:br/>
              <w:t xml:space="preserve">3 = </w:t>
            </w:r>
            <w:ins w:id="333" w:author="USA" w:date="2025-08-28T13:08:00Z" w16du:dateUtc="2025-08-28T17:08:00Z">
              <w:r w:rsidR="00A70C5E" w:rsidRPr="006763B4">
                <w:rPr>
                  <w:rFonts w:eastAsia="SimSun"/>
                  <w:bCs/>
                  <w:kern w:val="2"/>
                  <w:sz w:val="20"/>
                  <w:highlight w:val="yellow"/>
                  <w:lang w:val="en-US" w:eastAsia="zh-CN"/>
                </w:rPr>
                <w:t>on-station, a virtual AtoN reporting the intended position of this AtoN that is reporting itself off-position</w:t>
              </w:r>
            </w:ins>
            <w:del w:id="334" w:author="USA" w:date="2025-08-28T13:08:00Z" w16du:dateUtc="2025-08-28T17:08:00Z">
              <w:r w:rsidRPr="006763B4" w:rsidDel="00A70C5E">
                <w:rPr>
                  <w:rFonts w:eastAsia="Batang"/>
                  <w:sz w:val="20"/>
                  <w:highlight w:val="yellow"/>
                </w:rPr>
                <w:delText>off-station location unknown (also used to report when synthetic or virtual AIS reports are not being broadcasted)</w:delText>
              </w:r>
            </w:del>
            <w:r w:rsidRPr="006763B4">
              <w:rPr>
                <w:rFonts w:eastAsia="Batang"/>
                <w:sz w:val="20"/>
                <w:highlight w:val="yellow"/>
              </w:rPr>
              <w:br/>
            </w:r>
            <w:ins w:id="335" w:author="USA" w:date="2025-08-28T13:10:00Z" w16du:dateUtc="2025-08-28T17:10:00Z">
              <w:r w:rsidR="00A70C5E" w:rsidRPr="006763B4">
                <w:rPr>
                  <w:rFonts w:eastAsia="Batang"/>
                  <w:sz w:val="20"/>
                  <w:highlight w:val="yellow"/>
                </w:rPr>
                <w:t xml:space="preserve">4 = </w:t>
              </w:r>
            </w:ins>
            <w:ins w:id="336" w:author="USA" w:date="2025-08-28T13:11:00Z" w16du:dateUtc="2025-08-28T17:11:00Z">
              <w:r w:rsidR="00A70C5E" w:rsidRPr="006763B4">
                <w:rPr>
                  <w:rFonts w:eastAsia="SimSun"/>
                  <w:bCs/>
                  <w:kern w:val="2"/>
                  <w:sz w:val="20"/>
                  <w:highlight w:val="yellow"/>
                  <w:lang w:val="en-US" w:eastAsia="zh-CN"/>
                </w:rPr>
                <w:t>off-station location unknown</w:t>
              </w:r>
              <w:r w:rsidR="00A70C5E" w:rsidRPr="00A70C5E">
                <w:rPr>
                  <w:rFonts w:eastAsia="SimSun"/>
                  <w:bCs/>
                  <w:kern w:val="2"/>
                  <w:sz w:val="20"/>
                  <w:lang w:val="en-US" w:eastAsia="zh-CN"/>
                </w:rPr>
                <w:t xml:space="preserve"> </w:t>
              </w:r>
            </w:ins>
          </w:p>
          <w:p w14:paraId="68DBC613" w14:textId="15A10C63"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del w:id="337" w:author="USA" w:date="2025-08-28T13:11:00Z" w16du:dateUtc="2025-08-28T17:11:00Z">
              <w:r w:rsidRPr="006763B4" w:rsidDel="00A70C5E">
                <w:rPr>
                  <w:rFonts w:eastAsia="Batang"/>
                  <w:sz w:val="20"/>
                  <w:highlight w:val="yellow"/>
                </w:rPr>
                <w:delText>4</w:delText>
              </w:r>
            </w:del>
            <w:ins w:id="338" w:author="USA" w:date="2025-08-28T13:11:00Z" w16du:dateUtc="2025-08-28T17:11:00Z">
              <w:r w:rsidR="00A70C5E" w:rsidRPr="006763B4">
                <w:rPr>
                  <w:rFonts w:eastAsia="Batang"/>
                  <w:sz w:val="20"/>
                  <w:highlight w:val="yellow"/>
                </w:rPr>
                <w:t>5</w:t>
              </w:r>
            </w:ins>
            <w:r w:rsidRPr="00B41E1D">
              <w:rPr>
                <w:rFonts w:eastAsia="Batang"/>
                <w:sz w:val="20"/>
              </w:rPr>
              <w:t xml:space="preserve"> = off-</w:t>
            </w:r>
            <w:proofErr w:type="gramStart"/>
            <w:r w:rsidRPr="00B41E1D">
              <w:rPr>
                <w:rFonts w:eastAsia="Batang"/>
                <w:sz w:val="20"/>
              </w:rPr>
              <w:t>station, but</w:t>
            </w:r>
            <w:proofErr w:type="gramEnd"/>
            <w:r w:rsidRPr="00B41E1D">
              <w:rPr>
                <w:rFonts w:eastAsia="Batang"/>
                <w:sz w:val="20"/>
              </w:rPr>
              <w:t xml:space="preserve"> reporting its current position</w:t>
            </w:r>
            <w:r w:rsidRPr="00B41E1D">
              <w:rPr>
                <w:rFonts w:eastAsia="Batang"/>
                <w:sz w:val="20"/>
              </w:rPr>
              <w:br/>
            </w:r>
            <w:del w:id="339" w:author="USA" w:date="2025-08-28T13:11:00Z" w16du:dateUtc="2025-08-28T17:11:00Z">
              <w:r w:rsidRPr="006763B4" w:rsidDel="00A70C5E">
                <w:rPr>
                  <w:rFonts w:eastAsia="Batang"/>
                  <w:sz w:val="20"/>
                  <w:highlight w:val="yellow"/>
                </w:rPr>
                <w:delText>5</w:delText>
              </w:r>
            </w:del>
            <w:ins w:id="340" w:author="USA" w:date="2025-08-28T13:11:00Z" w16du:dateUtc="2025-08-28T17:11:00Z">
              <w:r w:rsidR="00A70C5E" w:rsidRPr="006763B4">
                <w:rPr>
                  <w:rFonts w:eastAsia="Batang"/>
                  <w:sz w:val="20"/>
                  <w:highlight w:val="yellow"/>
                </w:rPr>
                <w:t>6</w:t>
              </w:r>
            </w:ins>
            <w:r w:rsidRPr="00B41E1D">
              <w:rPr>
                <w:rFonts w:eastAsia="Batang"/>
                <w:sz w:val="20"/>
              </w:rPr>
              <w:t xml:space="preserve"> = off-station adrift</w:t>
            </w:r>
            <w:r w:rsidRPr="00B41E1D">
              <w:rPr>
                <w:rFonts w:eastAsia="Batang"/>
                <w:sz w:val="20"/>
              </w:rPr>
              <w:br/>
            </w:r>
            <w:del w:id="341" w:author="USA" w:date="2025-08-28T13:11:00Z" w16du:dateUtc="2025-08-28T17:11:00Z">
              <w:r w:rsidRPr="006763B4" w:rsidDel="00A70C5E">
                <w:rPr>
                  <w:rFonts w:eastAsia="Batang"/>
                  <w:sz w:val="20"/>
                  <w:highlight w:val="yellow"/>
                </w:rPr>
                <w:delText>6</w:delText>
              </w:r>
            </w:del>
            <w:ins w:id="342" w:author="USA" w:date="2025-08-28T13:11:00Z" w16du:dateUtc="2025-08-28T17:11:00Z">
              <w:r w:rsidR="00A70C5E" w:rsidRPr="006763B4">
                <w:rPr>
                  <w:rFonts w:eastAsia="Batang"/>
                  <w:sz w:val="20"/>
                  <w:highlight w:val="yellow"/>
                </w:rPr>
                <w:t>7</w:t>
              </w:r>
            </w:ins>
            <w:r w:rsidRPr="00B41E1D">
              <w:rPr>
                <w:rFonts w:eastAsia="Batang"/>
                <w:sz w:val="20"/>
              </w:rPr>
              <w:t xml:space="preserve"> = off-station, removed or relocated</w:t>
            </w:r>
            <w:r w:rsidRPr="00B41E1D">
              <w:rPr>
                <w:rFonts w:eastAsia="Batang"/>
                <w:sz w:val="20"/>
              </w:rPr>
              <w:br/>
            </w:r>
            <w:del w:id="343" w:author="USA" w:date="2025-08-28T13:11:00Z" w16du:dateUtc="2025-08-28T17:11:00Z">
              <w:r w:rsidRPr="006763B4" w:rsidDel="00A70C5E">
                <w:rPr>
                  <w:rFonts w:eastAsia="Batang"/>
                  <w:sz w:val="20"/>
                  <w:highlight w:val="yellow"/>
                </w:rPr>
                <w:delText>7</w:delText>
              </w:r>
            </w:del>
            <w:ins w:id="344" w:author="USA" w:date="2025-08-28T13:11:00Z" w16du:dateUtc="2025-08-28T17:11:00Z">
              <w:r w:rsidR="00A70C5E" w:rsidRPr="006763B4">
                <w:rPr>
                  <w:rFonts w:eastAsia="Batang"/>
                  <w:sz w:val="20"/>
                  <w:highlight w:val="yellow"/>
                </w:rPr>
                <w:t>8</w:t>
              </w:r>
            </w:ins>
            <w:r w:rsidRPr="00B41E1D">
              <w:rPr>
                <w:rFonts w:eastAsia="Batang"/>
                <w:sz w:val="20"/>
              </w:rPr>
              <w:t xml:space="preserve"> = on-station, as a new or temporary AtoN</w:t>
            </w:r>
            <w:r w:rsidRPr="00B41E1D">
              <w:rPr>
                <w:rFonts w:eastAsia="Batang"/>
                <w:sz w:val="20"/>
              </w:rPr>
              <w:br/>
            </w:r>
            <w:del w:id="345" w:author="USA" w:date="2025-08-28T13:11:00Z" w16du:dateUtc="2025-08-28T17:11:00Z">
              <w:r w:rsidRPr="006763B4" w:rsidDel="00A70C5E">
                <w:rPr>
                  <w:rFonts w:eastAsia="Batang"/>
                  <w:sz w:val="20"/>
                  <w:highlight w:val="yellow"/>
                </w:rPr>
                <w:delText>8</w:delText>
              </w:r>
            </w:del>
            <w:ins w:id="346" w:author="USA" w:date="2025-08-28T13:11:00Z" w16du:dateUtc="2025-08-28T17:11:00Z">
              <w:r w:rsidR="00A70C5E" w:rsidRPr="006763B4">
                <w:rPr>
                  <w:rFonts w:eastAsia="Batang"/>
                  <w:sz w:val="20"/>
                  <w:highlight w:val="yellow"/>
                </w:rPr>
                <w:t>9</w:t>
              </w:r>
            </w:ins>
            <w:r w:rsidRPr="00B41E1D">
              <w:rPr>
                <w:rFonts w:eastAsia="Batang"/>
                <w:sz w:val="20"/>
              </w:rPr>
              <w:t xml:space="preserve"> = unmarked navigation hazard, used by a vessel to inform of an unmarked navigation hazard. Type of AtoN should be denoted as 1 = reference point. Should be accompanied by a message 14 that provides a description of the hazard, e.g., floating container.</w:t>
            </w:r>
            <w:r w:rsidRPr="00B41E1D">
              <w:rPr>
                <w:rFonts w:eastAsia="Batang"/>
                <w:sz w:val="20"/>
              </w:rPr>
              <w:br/>
            </w:r>
            <w:del w:id="347" w:author="USA" w:date="2025-08-28T13:12:00Z" w16du:dateUtc="2025-08-28T17:12:00Z">
              <w:r w:rsidRPr="006763B4" w:rsidDel="00A70C5E">
                <w:rPr>
                  <w:rFonts w:eastAsia="Batang"/>
                  <w:sz w:val="20"/>
                  <w:highlight w:val="yellow"/>
                </w:rPr>
                <w:delText>9</w:delText>
              </w:r>
            </w:del>
            <w:ins w:id="348" w:author="USA" w:date="2025-08-28T13:12:00Z" w16du:dateUtc="2025-08-28T17:12:00Z">
              <w:r w:rsidR="00A70C5E" w:rsidRPr="006763B4">
                <w:rPr>
                  <w:rFonts w:eastAsia="Batang"/>
                  <w:sz w:val="20"/>
                  <w:highlight w:val="yellow"/>
                </w:rPr>
                <w:t>10</w:t>
              </w:r>
            </w:ins>
            <w:r w:rsidRPr="00B41E1D">
              <w:rPr>
                <w:rFonts w:eastAsia="Batang"/>
                <w:sz w:val="20"/>
              </w:rPr>
              <w:t xml:space="preserve"> = unmarked obstruction (anything that restricts, endangers, or interferes with navigation). Type of AtoN should be denoted as 1 = reference point. Should be accompanied by a message 14 that provides a description of the hazard, e.g., vessel aground.</w:t>
            </w:r>
          </w:p>
          <w:p w14:paraId="1C57FAD6" w14:textId="77777777" w:rsid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349" w:author="USA" w:date="2025-08-28T13:12:00Z" w16du:dateUtc="2025-08-28T17:12:00Z"/>
                <w:rFonts w:eastAsia="Batang"/>
                <w:sz w:val="20"/>
              </w:rPr>
            </w:pPr>
            <w:r w:rsidRPr="00B41E1D">
              <w:rPr>
                <w:rFonts w:eastAsia="Batang"/>
                <w:sz w:val="20"/>
              </w:rPr>
              <w:t>1</w:t>
            </w:r>
            <w:ins w:id="350" w:author="USA" w:date="2025-08-28T13:12:00Z" w16du:dateUtc="2025-08-28T17:12:00Z">
              <w:r w:rsidR="00A70C5E" w:rsidRPr="006763B4">
                <w:rPr>
                  <w:rFonts w:eastAsia="Batang"/>
                  <w:sz w:val="20"/>
                  <w:highlight w:val="yellow"/>
                </w:rPr>
                <w:t>1</w:t>
              </w:r>
            </w:ins>
            <w:del w:id="351" w:author="USA" w:date="2025-08-28T13:12:00Z" w16du:dateUtc="2025-08-28T17:12:00Z">
              <w:r w:rsidRPr="006763B4" w:rsidDel="00A70C5E">
                <w:rPr>
                  <w:rFonts w:eastAsia="Batang"/>
                  <w:sz w:val="20"/>
                  <w:highlight w:val="yellow"/>
                </w:rPr>
                <w:delText>0</w:delText>
              </w:r>
            </w:del>
            <w:r w:rsidRPr="00B41E1D">
              <w:rPr>
                <w:rFonts w:eastAsia="Batang"/>
                <w:sz w:val="20"/>
              </w:rPr>
              <w:t>-15 = reserved for future use.</w:t>
            </w:r>
          </w:p>
          <w:p w14:paraId="639CF2CD" w14:textId="77777777" w:rsidR="00A70C5E" w:rsidRDefault="00A70C5E"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352" w:author="USA" w:date="2025-08-28T13:12:00Z" w16du:dateUtc="2025-08-28T17:12:00Z"/>
                <w:rFonts w:eastAsia="Batang"/>
                <w:sz w:val="20"/>
              </w:rPr>
            </w:pPr>
          </w:p>
          <w:p w14:paraId="524AA5D6" w14:textId="408052FB" w:rsidR="00A70C5E" w:rsidRPr="00B41E1D" w:rsidRDefault="00A70C5E"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ins w:id="353" w:author="USA" w:date="2025-08-28T13:12:00Z" w16du:dateUtc="2025-08-28T17:12:00Z">
              <w:r w:rsidRPr="006763B4">
                <w:rPr>
                  <w:rFonts w:eastAsia="SimSun"/>
                  <w:bCs/>
                  <w:kern w:val="2"/>
                  <w:sz w:val="20"/>
                  <w:highlight w:val="yellow"/>
                  <w:lang w:val="en-US" w:eastAsia="zh-CN"/>
                </w:rPr>
                <w:t>NOTE – AtoN off-station may accompany their report with a Message 14 stating: OFF_STATION.</w:t>
              </w:r>
            </w:ins>
          </w:p>
        </w:tc>
      </w:tr>
      <w:tr w:rsidR="00B41E1D" w:rsidRPr="00B41E1D" w14:paraId="73F0254D" w14:textId="77777777" w:rsidTr="009F075D">
        <w:trPr>
          <w:cantSplit/>
          <w:jc w:val="center"/>
        </w:trPr>
        <w:tc>
          <w:tcPr>
            <w:tcW w:w="1682" w:type="dxa"/>
            <w:vAlign w:val="center"/>
          </w:tcPr>
          <w:p w14:paraId="798F289E"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AtoN Status bits</w:t>
            </w:r>
          </w:p>
        </w:tc>
        <w:tc>
          <w:tcPr>
            <w:tcW w:w="1145" w:type="dxa"/>
            <w:vAlign w:val="center"/>
          </w:tcPr>
          <w:p w14:paraId="04161D1A"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8</w:t>
            </w:r>
          </w:p>
        </w:tc>
        <w:tc>
          <w:tcPr>
            <w:tcW w:w="6806" w:type="dxa"/>
            <w:vAlign w:val="center"/>
          </w:tcPr>
          <w:p w14:paraId="5F6730E8"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Reserved for the indication of the AtoN status. See IALA Recommendation R0126, The Use of the AIS in Marine AtoN Services.</w:t>
            </w:r>
          </w:p>
          <w:p w14:paraId="14CC128B"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00000000 = default</w:t>
            </w:r>
          </w:p>
        </w:tc>
      </w:tr>
      <w:tr w:rsidR="00B41E1D" w:rsidRPr="00B41E1D" w:rsidDel="00617535" w14:paraId="20473730" w14:textId="538CFE17" w:rsidTr="009F075D">
        <w:trPr>
          <w:cantSplit/>
          <w:jc w:val="center"/>
          <w:del w:id="354" w:author="USA" w:date="2025-08-28T14:01:00Z"/>
        </w:trPr>
        <w:tc>
          <w:tcPr>
            <w:tcW w:w="1682" w:type="dxa"/>
            <w:vAlign w:val="center"/>
          </w:tcPr>
          <w:p w14:paraId="5ED3EDC3" w14:textId="4DF45EDB" w:rsidR="00B41E1D" w:rsidRPr="006763B4" w:rsidDel="00617535"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del w:id="355" w:author="USA" w:date="2025-08-28T14:01:00Z" w16du:dateUtc="2025-08-28T18:01:00Z"/>
                <w:rFonts w:eastAsia="Batang"/>
                <w:sz w:val="20"/>
                <w:highlight w:val="yellow"/>
              </w:rPr>
            </w:pPr>
            <w:del w:id="356" w:author="USA" w:date="2025-08-28T13:14:00Z" w16du:dateUtc="2025-08-28T17:14:00Z">
              <w:r w:rsidRPr="006763B4" w:rsidDel="00A70C5E">
                <w:rPr>
                  <w:rFonts w:eastAsia="Batang"/>
                  <w:sz w:val="20"/>
                  <w:highlight w:val="yellow"/>
                </w:rPr>
                <w:lastRenderedPageBreak/>
                <w:delText>Rebroadcast Flag</w:delText>
              </w:r>
            </w:del>
          </w:p>
        </w:tc>
        <w:tc>
          <w:tcPr>
            <w:tcW w:w="1145" w:type="dxa"/>
            <w:vAlign w:val="center"/>
          </w:tcPr>
          <w:p w14:paraId="0355362C" w14:textId="32E7E062" w:rsidR="00B41E1D" w:rsidRPr="006763B4" w:rsidDel="00617535"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del w:id="357" w:author="USA" w:date="2025-08-28T14:01:00Z" w16du:dateUtc="2025-08-28T18:01:00Z"/>
                <w:rFonts w:eastAsia="Batang"/>
                <w:sz w:val="20"/>
                <w:highlight w:val="yellow"/>
              </w:rPr>
            </w:pPr>
            <w:del w:id="358" w:author="USA" w:date="2025-08-28T13:14:00Z" w16du:dateUtc="2025-08-28T17:14:00Z">
              <w:r w:rsidRPr="006763B4" w:rsidDel="00A70C5E">
                <w:rPr>
                  <w:rFonts w:eastAsia="Batang"/>
                  <w:sz w:val="20"/>
                  <w:highlight w:val="yellow"/>
                </w:rPr>
                <w:delText>1</w:delText>
              </w:r>
            </w:del>
          </w:p>
        </w:tc>
        <w:tc>
          <w:tcPr>
            <w:tcW w:w="6806" w:type="dxa"/>
            <w:vAlign w:val="center"/>
          </w:tcPr>
          <w:p w14:paraId="770BF1C6" w14:textId="0497EDDE" w:rsidR="00B41E1D" w:rsidRPr="006763B4" w:rsidDel="00617535"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del w:id="359" w:author="USA" w:date="2025-08-28T14:01:00Z" w16du:dateUtc="2025-08-28T18:01:00Z"/>
                <w:rFonts w:eastAsia="Batang"/>
                <w:sz w:val="20"/>
                <w:highlight w:val="yellow"/>
              </w:rPr>
            </w:pPr>
            <w:del w:id="360" w:author="USA" w:date="2025-08-28T13:14:00Z" w16du:dateUtc="2025-08-28T17:14:00Z">
              <w:r w:rsidRPr="006763B4" w:rsidDel="00A70C5E">
                <w:rPr>
                  <w:rFonts w:eastAsia="Batang"/>
                  <w:sz w:val="20"/>
                  <w:highlight w:val="yellow"/>
                </w:rPr>
                <w:delText>Use to indicate whether this AtoN Report should be rebroadcasted upon receipt; to extend the range of the original report.</w:delText>
              </w:r>
              <w:r w:rsidRPr="006763B4" w:rsidDel="00A70C5E">
                <w:rPr>
                  <w:rFonts w:eastAsia="Batang"/>
                  <w:sz w:val="20"/>
                  <w:highlight w:val="yellow"/>
                </w:rPr>
                <w:br/>
                <w:delText>0 = do not rebroadcast = default</w:delText>
              </w:r>
              <w:r w:rsidRPr="006763B4" w:rsidDel="00A70C5E">
                <w:rPr>
                  <w:rFonts w:eastAsia="Batang"/>
                  <w:sz w:val="20"/>
                  <w:highlight w:val="yellow"/>
                </w:rPr>
                <w:br/>
                <w:delText>1 = rebroadcast this report</w:delText>
              </w:r>
            </w:del>
          </w:p>
        </w:tc>
      </w:tr>
      <w:tr w:rsidR="00B41E1D" w:rsidRPr="00B41E1D" w:rsidDel="00617535" w14:paraId="4A63F4D4" w14:textId="470CFC2B" w:rsidTr="009F075D">
        <w:trPr>
          <w:cantSplit/>
          <w:jc w:val="center"/>
          <w:del w:id="361" w:author="USA" w:date="2025-08-28T14:01:00Z"/>
        </w:trPr>
        <w:tc>
          <w:tcPr>
            <w:tcW w:w="1682" w:type="dxa"/>
            <w:vAlign w:val="center"/>
          </w:tcPr>
          <w:p w14:paraId="671CF963" w14:textId="2ED14146" w:rsidR="00B41E1D" w:rsidRPr="006763B4" w:rsidDel="00617535"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del w:id="362" w:author="USA" w:date="2025-08-28T14:01:00Z" w16du:dateUtc="2025-08-28T18:01:00Z"/>
                <w:rFonts w:eastAsia="Batang"/>
                <w:sz w:val="20"/>
                <w:highlight w:val="yellow"/>
              </w:rPr>
            </w:pPr>
            <w:del w:id="363" w:author="USA" w:date="2025-08-28T14:01:00Z" w16du:dateUtc="2025-08-28T18:01:00Z">
              <w:r w:rsidRPr="006763B4" w:rsidDel="00617535">
                <w:rPr>
                  <w:rFonts w:eastAsia="Batang"/>
                  <w:sz w:val="20"/>
                  <w:highlight w:val="yellow"/>
                </w:rPr>
                <w:delText>AtoN Report Originator</w:delText>
              </w:r>
            </w:del>
          </w:p>
        </w:tc>
        <w:tc>
          <w:tcPr>
            <w:tcW w:w="1145" w:type="dxa"/>
            <w:vAlign w:val="center"/>
          </w:tcPr>
          <w:p w14:paraId="5D9839B5" w14:textId="25F8E16F" w:rsidR="00B41E1D" w:rsidRPr="006763B4" w:rsidDel="00617535"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del w:id="364" w:author="USA" w:date="2025-08-28T14:01:00Z" w16du:dateUtc="2025-08-28T18:01:00Z"/>
                <w:rFonts w:eastAsia="Batang"/>
                <w:sz w:val="20"/>
                <w:highlight w:val="yellow"/>
              </w:rPr>
            </w:pPr>
            <w:del w:id="365" w:author="USA" w:date="2025-08-28T14:01:00Z" w16du:dateUtc="2025-08-28T18:01:00Z">
              <w:r w:rsidRPr="006763B4" w:rsidDel="00617535">
                <w:rPr>
                  <w:rFonts w:eastAsia="Batang"/>
                  <w:sz w:val="20"/>
                  <w:highlight w:val="yellow"/>
                </w:rPr>
                <w:delText>1</w:delText>
              </w:r>
            </w:del>
          </w:p>
        </w:tc>
        <w:tc>
          <w:tcPr>
            <w:tcW w:w="6806" w:type="dxa"/>
            <w:vAlign w:val="center"/>
          </w:tcPr>
          <w:p w14:paraId="33EAC06D" w14:textId="3DF9C881" w:rsidR="00B41E1D" w:rsidRPr="006763B4" w:rsidDel="00617535"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del w:id="366" w:author="USA" w:date="2025-08-28T14:01:00Z" w16du:dateUtc="2025-08-28T18:01:00Z"/>
                <w:rFonts w:eastAsia="Batang"/>
                <w:sz w:val="20"/>
                <w:highlight w:val="yellow"/>
              </w:rPr>
            </w:pPr>
            <w:del w:id="367" w:author="USA" w:date="2025-08-28T14:01:00Z" w16du:dateUtc="2025-08-28T18:01:00Z">
              <w:r w:rsidRPr="006763B4" w:rsidDel="00617535">
                <w:rPr>
                  <w:rFonts w:eastAsia="Batang"/>
                  <w:sz w:val="20"/>
                  <w:highlight w:val="yellow"/>
                </w:rPr>
                <w:delText>Denotes the originator of the report.</w:delText>
              </w:r>
            </w:del>
          </w:p>
          <w:p w14:paraId="4FE4F01C" w14:textId="0849F3DB" w:rsidR="00B41E1D" w:rsidRPr="006763B4" w:rsidDel="00617535"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del w:id="368" w:author="USA" w:date="2025-08-28T14:01:00Z" w16du:dateUtc="2025-08-28T18:01:00Z"/>
                <w:rFonts w:eastAsia="Batang"/>
                <w:sz w:val="20"/>
                <w:highlight w:val="yellow"/>
              </w:rPr>
            </w:pPr>
            <w:del w:id="369" w:author="USA" w:date="2025-08-28T14:01:00Z" w16du:dateUtc="2025-08-28T18:01:00Z">
              <w:r w:rsidRPr="006763B4" w:rsidDel="00617535">
                <w:rPr>
                  <w:rFonts w:eastAsia="Batang"/>
                  <w:sz w:val="20"/>
                  <w:highlight w:val="yellow"/>
                </w:rPr>
                <w:delText>0 = competent authority originated report = default</w:delText>
              </w:r>
            </w:del>
          </w:p>
          <w:p w14:paraId="1CDC4C33" w14:textId="25EE6E5F" w:rsidR="00B41E1D" w:rsidRPr="006763B4" w:rsidDel="00617535"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del w:id="370" w:author="USA" w:date="2025-08-28T14:01:00Z" w16du:dateUtc="2025-08-28T18:01:00Z"/>
                <w:rFonts w:eastAsia="Batang"/>
                <w:sz w:val="20"/>
                <w:highlight w:val="yellow"/>
              </w:rPr>
            </w:pPr>
            <w:del w:id="371" w:author="USA" w:date="2025-08-28T14:01:00Z" w16du:dateUtc="2025-08-28T18:01:00Z">
              <w:r w:rsidRPr="006763B4" w:rsidDel="00617535">
                <w:rPr>
                  <w:rFonts w:eastAsia="Batang"/>
                  <w:sz w:val="20"/>
                  <w:highlight w:val="yellow"/>
                </w:rPr>
                <w:delText>1 = vessel originated report</w:delText>
              </w:r>
            </w:del>
          </w:p>
        </w:tc>
      </w:tr>
      <w:tr w:rsidR="00B41E1D" w:rsidRPr="00B41E1D" w14:paraId="0FD4E401" w14:textId="77777777" w:rsidTr="009F075D">
        <w:trPr>
          <w:cantSplit/>
          <w:jc w:val="center"/>
        </w:trPr>
        <w:tc>
          <w:tcPr>
            <w:tcW w:w="1682" w:type="dxa"/>
            <w:vAlign w:val="center"/>
          </w:tcPr>
          <w:p w14:paraId="77B43A9C" w14:textId="72EF88E5"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AtoN Confirmation</w:t>
            </w:r>
            <w:ins w:id="372" w:author="USA" w:date="2025-08-28T13:15:00Z" w16du:dateUtc="2025-08-28T17:15:00Z">
              <w:r w:rsidR="00A70C5E">
                <w:rPr>
                  <w:rFonts w:eastAsia="Batang"/>
                  <w:sz w:val="20"/>
                </w:rPr>
                <w:t xml:space="preserve"> </w:t>
              </w:r>
              <w:r w:rsidR="00A70C5E" w:rsidRPr="006763B4">
                <w:rPr>
                  <w:rFonts w:eastAsia="Batang"/>
                  <w:sz w:val="20"/>
                  <w:highlight w:val="yellow"/>
                </w:rPr>
                <w:t xml:space="preserve">/ </w:t>
              </w:r>
              <w:r w:rsidR="00A70C5E" w:rsidRPr="006763B4">
                <w:rPr>
                  <w:rFonts w:eastAsia="SimSun"/>
                  <w:bCs/>
                  <w:kern w:val="2"/>
                  <w:sz w:val="20"/>
                  <w:highlight w:val="yellow"/>
                  <w:lang w:val="en-US" w:eastAsia="zh-CN"/>
                </w:rPr>
                <w:t>Discrepancy</w:t>
              </w:r>
            </w:ins>
            <w:r w:rsidRPr="00B41E1D">
              <w:rPr>
                <w:rFonts w:eastAsia="Batang"/>
                <w:sz w:val="20"/>
              </w:rPr>
              <w:t xml:space="preserve"> Flag</w:t>
            </w:r>
          </w:p>
        </w:tc>
        <w:tc>
          <w:tcPr>
            <w:tcW w:w="1145" w:type="dxa"/>
            <w:vAlign w:val="center"/>
          </w:tcPr>
          <w:p w14:paraId="58396B75" w14:textId="28794112" w:rsidR="00B41E1D" w:rsidRPr="00B41E1D" w:rsidDel="009736B6"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del w:id="373" w:author="USA" w:date="2025-08-28T13:15:00Z" w16du:dateUtc="2025-08-28T17:15:00Z">
              <w:r w:rsidRPr="00B41E1D" w:rsidDel="00A70C5E">
                <w:rPr>
                  <w:rFonts w:eastAsia="Batang"/>
                  <w:sz w:val="20"/>
                </w:rPr>
                <w:delText>2</w:delText>
              </w:r>
            </w:del>
            <w:ins w:id="374" w:author="USA" w:date="2025-08-28T13:15:00Z" w16du:dateUtc="2025-08-28T17:15:00Z">
              <w:r w:rsidR="00A70C5E">
                <w:rPr>
                  <w:rFonts w:eastAsia="Batang"/>
                  <w:sz w:val="20"/>
                </w:rPr>
                <w:t>1</w:t>
              </w:r>
            </w:ins>
          </w:p>
        </w:tc>
        <w:tc>
          <w:tcPr>
            <w:tcW w:w="6806" w:type="dxa"/>
            <w:vAlign w:val="center"/>
          </w:tcPr>
          <w:p w14:paraId="6F540F35" w14:textId="7849C3F6" w:rsidR="00617535"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375" w:author="USA" w:date="2025-08-28T14:02:00Z" w16du:dateUtc="2025-08-28T18:02:00Z"/>
                <w:rFonts w:eastAsia="Batang"/>
                <w:sz w:val="20"/>
              </w:rPr>
            </w:pPr>
            <w:r w:rsidRPr="00B41E1D">
              <w:rPr>
                <w:rFonts w:eastAsia="Batang"/>
                <w:sz w:val="20"/>
              </w:rPr>
              <w:t>This parameter may be used by competent authorities to seek confirmation(s) on the position and/or status of this reported AtoN</w:t>
            </w:r>
            <w:ins w:id="376" w:author="USA" w:date="2025-08-28T14:03:00Z" w16du:dateUtc="2025-08-28T18:03:00Z">
              <w:r w:rsidR="00617535" w:rsidRPr="006763B4">
                <w:rPr>
                  <w:rFonts w:eastAsia="Calibri"/>
                  <w:sz w:val="20"/>
                  <w:highlight w:val="yellow"/>
                  <w:lang w:val="en-US" w:eastAsia="zh-CN"/>
                </w:rPr>
                <w:t>; or for vessels to convey an AtoN discrepancy</w:t>
              </w:r>
            </w:ins>
            <w:r w:rsidRPr="006763B4">
              <w:rPr>
                <w:rFonts w:eastAsia="Batang"/>
                <w:sz w:val="20"/>
                <w:highlight w:val="yellow"/>
              </w:rPr>
              <w:t>.</w:t>
            </w:r>
            <w:r w:rsidRPr="00B41E1D">
              <w:rPr>
                <w:rFonts w:eastAsia="Batang"/>
                <w:sz w:val="20"/>
              </w:rPr>
              <w:t xml:space="preserve"> </w:t>
            </w:r>
          </w:p>
          <w:p w14:paraId="3F7F0F78" w14:textId="77777777" w:rsidR="00617535" w:rsidRDefault="00617535"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377" w:author="USA" w:date="2025-08-28T14:02:00Z" w16du:dateUtc="2025-08-28T18:02:00Z"/>
                <w:rFonts w:eastAsia="Batang"/>
                <w:sz w:val="20"/>
              </w:rPr>
            </w:pPr>
          </w:p>
          <w:p w14:paraId="0456DC30" w14:textId="77777777" w:rsidR="00617535" w:rsidRPr="006763B4" w:rsidRDefault="00617535"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378" w:author="USA" w:date="2025-08-28T14:03:00Z" w16du:dateUtc="2025-08-28T18:03:00Z"/>
                <w:rFonts w:eastAsia="Batang"/>
                <w:sz w:val="20"/>
                <w:highlight w:val="yellow"/>
              </w:rPr>
            </w:pPr>
            <w:ins w:id="379" w:author="USA" w:date="2025-08-28T14:03:00Z" w16du:dateUtc="2025-08-28T18:03:00Z">
              <w:r w:rsidRPr="006763B4">
                <w:rPr>
                  <w:rFonts w:eastAsia="Batang"/>
                  <w:sz w:val="20"/>
                  <w:highlight w:val="yellow"/>
                </w:rPr>
                <w:t xml:space="preserve">0 = no confirmation requested = </w:t>
              </w:r>
              <w:proofErr w:type="gramStart"/>
              <w:r w:rsidRPr="006763B4">
                <w:rPr>
                  <w:rFonts w:eastAsia="Batang"/>
                  <w:sz w:val="20"/>
                  <w:highlight w:val="yellow"/>
                </w:rPr>
                <w:t>default;</w:t>
              </w:r>
              <w:proofErr w:type="gramEnd"/>
              <w:r w:rsidRPr="006763B4">
                <w:rPr>
                  <w:rFonts w:eastAsia="Batang"/>
                  <w:sz w:val="20"/>
                  <w:highlight w:val="yellow"/>
                </w:rPr>
                <w:t xml:space="preserve"> </w:t>
              </w:r>
            </w:ins>
          </w:p>
          <w:p w14:paraId="2DDC39DA" w14:textId="2DFB20F9" w:rsidR="00B41E1D" w:rsidRPr="006763B4"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highlight w:val="yellow"/>
              </w:rPr>
            </w:pPr>
            <w:del w:id="380" w:author="USA" w:date="2025-08-28T14:04:00Z" w16du:dateUtc="2025-08-28T18:04:00Z">
              <w:r w:rsidRPr="006763B4" w:rsidDel="00617535">
                <w:rPr>
                  <w:rFonts w:eastAsia="Batang"/>
                  <w:sz w:val="20"/>
                  <w:highlight w:val="yellow"/>
                </w:rPr>
                <w:delText xml:space="preserve">If Source ID = 00MIDxxxx or 99MIDxxxx, </w:delText>
              </w:r>
            </w:del>
            <w:del w:id="381" w:author="USA" w:date="2025-08-28T14:03:00Z" w16du:dateUtc="2025-08-28T18:03:00Z">
              <w:r w:rsidRPr="006763B4" w:rsidDel="00617535">
                <w:rPr>
                  <w:rFonts w:eastAsia="Batang"/>
                  <w:sz w:val="20"/>
                  <w:highlight w:val="yellow"/>
                </w:rPr>
                <w:delText>0 = no confirmation requested = default;</w:delText>
              </w:r>
              <w:r w:rsidRPr="00B41E1D" w:rsidDel="00617535">
                <w:rPr>
                  <w:rFonts w:eastAsia="Batang"/>
                  <w:sz w:val="20"/>
                </w:rPr>
                <w:delText xml:space="preserve"> </w:delText>
              </w:r>
            </w:del>
            <w:r w:rsidRPr="00B41E1D">
              <w:rPr>
                <w:rFonts w:eastAsia="Batang"/>
                <w:sz w:val="20"/>
              </w:rPr>
              <w:t>1 = confirmation requested</w:t>
            </w:r>
            <w:ins w:id="382" w:author="USA" w:date="2025-08-28T14:04:00Z" w16du:dateUtc="2025-08-28T18:04:00Z">
              <w:r w:rsidR="00617535">
                <w:rPr>
                  <w:rFonts w:eastAsia="Batang"/>
                  <w:sz w:val="20"/>
                </w:rPr>
                <w:t xml:space="preserve"> </w:t>
              </w:r>
            </w:ins>
            <w:proofErr w:type="gramStart"/>
            <w:ins w:id="383" w:author="USA" w:date="2025-08-28T14:10:00Z" w16du:dateUtc="2025-08-28T18:10:00Z">
              <w:r w:rsidR="000B1F81" w:rsidRPr="006763B4">
                <w:rPr>
                  <w:rFonts w:eastAsia="Batang"/>
                  <w:sz w:val="20"/>
                  <w:highlight w:val="yellow"/>
                </w:rPr>
                <w:t>( and</w:t>
              </w:r>
              <w:proofErr w:type="gramEnd"/>
              <w:r w:rsidR="000B1F81" w:rsidRPr="006763B4">
                <w:rPr>
                  <w:rFonts w:eastAsia="Batang"/>
                  <w:sz w:val="20"/>
                  <w:highlight w:val="yellow"/>
                </w:rPr>
                <w:t xml:space="preserve"> </w:t>
              </w:r>
            </w:ins>
            <w:ins w:id="384" w:author="USA" w:date="2025-08-28T14:04:00Z" w16du:dateUtc="2025-08-28T18:04:00Z">
              <w:r w:rsidR="00617535" w:rsidRPr="006763B4">
                <w:rPr>
                  <w:rFonts w:eastAsia="Batang"/>
                  <w:sz w:val="20"/>
                  <w:highlight w:val="yellow"/>
                </w:rPr>
                <w:t>Source ID = 00MIDxxxx</w:t>
              </w:r>
              <w:r w:rsidR="00617535" w:rsidRPr="006763B4" w:rsidDel="009169EA">
                <w:rPr>
                  <w:rFonts w:eastAsia="Batang"/>
                  <w:sz w:val="20"/>
                  <w:highlight w:val="yellow"/>
                </w:rPr>
                <w:t xml:space="preserve"> </w:t>
              </w:r>
              <w:r w:rsidR="00617535" w:rsidRPr="006763B4">
                <w:rPr>
                  <w:rFonts w:eastAsia="Batang"/>
                  <w:sz w:val="20"/>
                  <w:highlight w:val="yellow"/>
                </w:rPr>
                <w:t>or 99MIDxxxx</w:t>
              </w:r>
            </w:ins>
            <w:ins w:id="385" w:author="USA" w:date="2025-08-28T14:10:00Z" w16du:dateUtc="2025-08-28T18:10:00Z">
              <w:r w:rsidR="000B1F81" w:rsidRPr="006763B4">
                <w:rPr>
                  <w:rFonts w:eastAsia="Batang"/>
                  <w:sz w:val="20"/>
                  <w:highlight w:val="yellow"/>
                </w:rPr>
                <w:t>)</w:t>
              </w:r>
            </w:ins>
            <w:ins w:id="386" w:author="USA" w:date="2025-08-28T14:04:00Z" w16du:dateUtc="2025-08-28T18:04:00Z">
              <w:r w:rsidR="00617535" w:rsidRPr="006763B4">
                <w:rPr>
                  <w:rFonts w:eastAsia="Batang"/>
                  <w:sz w:val="20"/>
                  <w:highlight w:val="yellow"/>
                </w:rPr>
                <w:t>,</w:t>
              </w:r>
            </w:ins>
            <w:del w:id="387" w:author="USA" w:date="2025-08-28T14:04:00Z" w16du:dateUtc="2025-08-28T18:04:00Z">
              <w:r w:rsidRPr="006763B4" w:rsidDel="00617535">
                <w:rPr>
                  <w:rFonts w:eastAsia="Batang"/>
                  <w:sz w:val="20"/>
                  <w:highlight w:val="yellow"/>
                </w:rPr>
                <w:delText>.</w:delText>
              </w:r>
            </w:del>
          </w:p>
          <w:p w14:paraId="74A42B92" w14:textId="597F02DD" w:rsidR="00B41E1D" w:rsidRDefault="00617535"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388" w:author="USA" w:date="2025-08-28T14:05:00Z" w16du:dateUtc="2025-08-28T18:05:00Z"/>
                <w:rFonts w:eastAsia="Calibri"/>
                <w:sz w:val="20"/>
                <w:lang w:val="en-US" w:eastAsia="zh-CN"/>
              </w:rPr>
            </w:pPr>
            <w:proofErr w:type="gramStart"/>
            <w:ins w:id="389" w:author="USA" w:date="2025-08-28T14:05:00Z" w16du:dateUtc="2025-08-28T18:05:00Z">
              <w:r w:rsidRPr="006763B4">
                <w:rPr>
                  <w:rFonts w:eastAsia="Calibri"/>
                  <w:sz w:val="20"/>
                  <w:highlight w:val="yellow"/>
                  <w:lang w:val="en-US" w:eastAsia="zh-CN"/>
                </w:rPr>
                <w:t>otherwise</w:t>
              </w:r>
              <w:proofErr w:type="gramEnd"/>
              <w:r w:rsidRPr="006763B4">
                <w:rPr>
                  <w:rFonts w:eastAsia="Calibri"/>
                  <w:sz w:val="20"/>
                  <w:highlight w:val="yellow"/>
                  <w:lang w:val="en-US" w:eastAsia="zh-CN"/>
                </w:rPr>
                <w:t xml:space="preserve"> it is an AtoN discrepancy report</w:t>
              </w:r>
            </w:ins>
          </w:p>
          <w:p w14:paraId="2C898A87" w14:textId="77777777" w:rsidR="00617535" w:rsidRPr="00B41E1D" w:rsidRDefault="00617535"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p w14:paraId="592875E6" w14:textId="4144A71B" w:rsidR="00B41E1D" w:rsidRPr="006763B4"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highlight w:val="yellow"/>
              </w:rPr>
            </w:pPr>
            <w:r w:rsidRPr="00B41E1D">
              <w:rPr>
                <w:rFonts w:eastAsia="Batang"/>
                <w:sz w:val="20"/>
              </w:rPr>
              <w:t xml:space="preserve">If a confirmation is requested, the latest request </w:t>
            </w:r>
            <w:del w:id="390" w:author="USA" w:date="2025-08-28T14:08:00Z" w16du:dateUtc="2025-08-28T18:08:00Z">
              <w:r w:rsidRPr="006763B4" w:rsidDel="000B1F81">
                <w:rPr>
                  <w:rFonts w:eastAsia="Batang"/>
                  <w:sz w:val="20"/>
                  <w:highlight w:val="yellow"/>
                </w:rPr>
                <w:delText>received by the vessel</w:delText>
              </w:r>
              <w:r w:rsidRPr="00B41E1D" w:rsidDel="000B1F81">
                <w:rPr>
                  <w:rFonts w:eastAsia="Batang"/>
                  <w:sz w:val="20"/>
                </w:rPr>
                <w:delText xml:space="preserve"> </w:delText>
              </w:r>
            </w:del>
            <w:r w:rsidRPr="00B41E1D">
              <w:rPr>
                <w:rFonts w:eastAsia="Batang"/>
                <w:sz w:val="20"/>
              </w:rPr>
              <w:t xml:space="preserve">should be </w:t>
            </w:r>
            <w:del w:id="391" w:author="USA" w:date="2025-08-28T14:09:00Z" w16du:dateUtc="2025-08-28T18:09:00Z">
              <w:r w:rsidRPr="006763B4" w:rsidDel="000B1F81">
                <w:rPr>
                  <w:rFonts w:eastAsia="Batang"/>
                  <w:sz w:val="20"/>
                  <w:highlight w:val="yellow"/>
                </w:rPr>
                <w:delText>automatically</w:delText>
              </w:r>
              <w:r w:rsidRPr="00B41E1D" w:rsidDel="000B1F81">
                <w:rPr>
                  <w:rFonts w:eastAsia="Batang"/>
                  <w:sz w:val="20"/>
                </w:rPr>
                <w:delText xml:space="preserve"> </w:delText>
              </w:r>
            </w:del>
            <w:r w:rsidRPr="00B41E1D">
              <w:rPr>
                <w:rFonts w:eastAsia="Batang"/>
                <w:sz w:val="20"/>
              </w:rPr>
              <w:t xml:space="preserve">retained for at least 24 hours or until </w:t>
            </w:r>
            <w:del w:id="392" w:author="USA" w:date="2025-08-28T14:10:00Z" w16du:dateUtc="2025-08-28T18:10:00Z">
              <w:r w:rsidRPr="006763B4" w:rsidDel="000B1F81">
                <w:rPr>
                  <w:rFonts w:eastAsia="Batang"/>
                  <w:sz w:val="20"/>
                  <w:highlight w:val="yellow"/>
                </w:rPr>
                <w:delText>overridden by</w:delText>
              </w:r>
              <w:r w:rsidRPr="00B41E1D" w:rsidDel="000B1F81">
                <w:rPr>
                  <w:rFonts w:eastAsia="Batang"/>
                  <w:sz w:val="20"/>
                </w:rPr>
                <w:delText xml:space="preserve"> </w:delText>
              </w:r>
            </w:del>
            <w:r w:rsidRPr="00B41E1D">
              <w:rPr>
                <w:rFonts w:eastAsia="Batang"/>
                <w:sz w:val="20"/>
              </w:rPr>
              <w:t>a no confirmation requested message</w:t>
            </w:r>
            <w:ins w:id="393" w:author="USA" w:date="2025-08-28T14:10:00Z" w16du:dateUtc="2025-08-28T18:10:00Z">
              <w:r w:rsidR="000B1F81">
                <w:rPr>
                  <w:rFonts w:eastAsia="Batang"/>
                  <w:sz w:val="20"/>
                </w:rPr>
                <w:t xml:space="preserve"> </w:t>
              </w:r>
              <w:r w:rsidR="000B1F81" w:rsidRPr="006763B4">
                <w:rPr>
                  <w:rFonts w:eastAsia="Batang"/>
                  <w:sz w:val="20"/>
                  <w:highlight w:val="yellow"/>
                </w:rPr>
                <w:t>overrides it</w:t>
              </w:r>
            </w:ins>
            <w:r w:rsidRPr="006763B4">
              <w:rPr>
                <w:rFonts w:eastAsia="Batang"/>
                <w:sz w:val="20"/>
                <w:highlight w:val="yellow"/>
              </w:rPr>
              <w:t xml:space="preserve">. </w:t>
            </w:r>
            <w:del w:id="394" w:author="USA" w:date="2025-08-28T14:11:00Z" w16du:dateUtc="2025-08-28T18:11:00Z">
              <w:r w:rsidRPr="006763B4" w:rsidDel="000B1F81">
                <w:rPr>
                  <w:rFonts w:eastAsia="Batang"/>
                  <w:sz w:val="20"/>
                  <w:highlight w:val="yellow"/>
                </w:rPr>
                <w:delText>If the vessel should come</w:delText>
              </w:r>
            </w:del>
            <w:ins w:id="395" w:author="USA" w:date="2025-08-28T14:11:00Z" w16du:dateUtc="2025-08-28T18:11:00Z">
              <w:r w:rsidR="000B1F81" w:rsidRPr="006763B4">
                <w:rPr>
                  <w:rFonts w:eastAsia="Batang"/>
                  <w:sz w:val="20"/>
                  <w:highlight w:val="yellow"/>
                </w:rPr>
                <w:t>Recipients</w:t>
              </w:r>
            </w:ins>
            <w:r w:rsidRPr="00B41E1D">
              <w:rPr>
                <w:rFonts w:eastAsia="Batang"/>
                <w:sz w:val="20"/>
              </w:rPr>
              <w:t xml:space="preserve"> within 2000 m of the reported AtoN </w:t>
            </w:r>
            <w:del w:id="396" w:author="USA" w:date="2025-08-28T14:11:00Z" w16du:dateUtc="2025-08-28T18:11:00Z">
              <w:r w:rsidRPr="006763B4" w:rsidDel="000B1F81">
                <w:rPr>
                  <w:rFonts w:eastAsia="Batang"/>
                  <w:sz w:val="20"/>
                  <w:highlight w:val="yellow"/>
                </w:rPr>
                <w:delText>it should rebroadcast its</w:delText>
              </w:r>
            </w:del>
            <w:ins w:id="397" w:author="USA" w:date="2025-08-28T14:11:00Z" w16du:dateUtc="2025-08-28T18:11:00Z">
              <w:r w:rsidR="000B1F81" w:rsidRPr="006763B4">
                <w:rPr>
                  <w:rFonts w:eastAsia="Batang"/>
                  <w:sz w:val="20"/>
                  <w:highlight w:val="yellow"/>
                </w:rPr>
                <w:t>are requested</w:t>
              </w:r>
            </w:ins>
            <w:ins w:id="398" w:author="USA" w:date="2025-08-28T14:12:00Z" w16du:dateUtc="2025-08-28T18:12:00Z">
              <w:r w:rsidR="000B1F81" w:rsidRPr="006763B4">
                <w:rPr>
                  <w:rFonts w:eastAsia="Batang"/>
                  <w:sz w:val="20"/>
                  <w:highlight w:val="yellow"/>
                </w:rPr>
                <w:t xml:space="preserve"> to repeat the last message received but with the </w:t>
              </w:r>
              <w:proofErr w:type="spellStart"/>
              <w:r w:rsidR="000B1F81" w:rsidRPr="006763B4">
                <w:rPr>
                  <w:rFonts w:eastAsia="Batang"/>
                  <w:sz w:val="20"/>
                  <w:highlight w:val="yellow"/>
                </w:rPr>
                <w:t>Ato</w:t>
              </w:r>
            </w:ins>
            <w:ins w:id="399" w:author="USA" w:date="2025-08-28T14:13:00Z" w16du:dateUtc="2025-08-28T18:13:00Z">
              <w:r w:rsidR="000B1F81" w:rsidRPr="006763B4">
                <w:rPr>
                  <w:rFonts w:eastAsia="Batang"/>
                  <w:sz w:val="20"/>
                  <w:highlight w:val="yellow"/>
                </w:rPr>
                <w:t>N’s</w:t>
              </w:r>
              <w:proofErr w:type="spellEnd"/>
              <w:r w:rsidR="000B1F81" w:rsidRPr="006763B4">
                <w:rPr>
                  <w:rFonts w:eastAsia="Batang"/>
                  <w:sz w:val="20"/>
                  <w:highlight w:val="yellow"/>
                </w:rPr>
                <w:t xml:space="preserve"> </w:t>
              </w:r>
            </w:ins>
            <w:del w:id="400" w:author="USA" w:date="2025-08-28T14:13:00Z" w16du:dateUtc="2025-08-28T18:13:00Z">
              <w:r w:rsidRPr="006763B4" w:rsidDel="000B1F81">
                <w:rPr>
                  <w:rFonts w:eastAsia="Batang"/>
                  <w:sz w:val="20"/>
                  <w:highlight w:val="yellow"/>
                </w:rPr>
                <w:delText xml:space="preserve"> latest confirmation request message unchanged or updated with the</w:delText>
              </w:r>
              <w:r w:rsidRPr="00B41E1D" w:rsidDel="000B1F81">
                <w:rPr>
                  <w:rFonts w:eastAsia="Batang"/>
                  <w:sz w:val="20"/>
                </w:rPr>
                <w:delText xml:space="preserve"> </w:delText>
              </w:r>
            </w:del>
            <w:r w:rsidRPr="00B41E1D">
              <w:rPr>
                <w:rFonts w:eastAsia="Batang"/>
                <w:sz w:val="20"/>
              </w:rPr>
              <w:t>observed latitude, longitude, AtoN On-station Status, and AtoN Status bits</w:t>
            </w:r>
            <w:r w:rsidRPr="006763B4">
              <w:rPr>
                <w:rFonts w:eastAsia="Batang"/>
                <w:sz w:val="20"/>
                <w:highlight w:val="yellow"/>
              </w:rPr>
              <w:t>.</w:t>
            </w:r>
            <w:ins w:id="401" w:author="USA" w:date="2025-08-28T14:13:00Z" w16du:dateUtc="2025-08-28T18:13:00Z">
              <w:r w:rsidR="000B1F81" w:rsidRPr="006763B4">
                <w:rPr>
                  <w:rFonts w:eastAsia="Batang"/>
                  <w:sz w:val="20"/>
                  <w:highlight w:val="yellow"/>
                </w:rPr>
                <w:t xml:space="preserve"> </w:t>
              </w:r>
              <w:r w:rsidR="000B1F81" w:rsidRPr="006763B4">
                <w:rPr>
                  <w:rFonts w:eastAsia="Calibri"/>
                  <w:sz w:val="20"/>
                  <w:highlight w:val="yellow"/>
                  <w:lang w:val="en-US" w:eastAsia="zh-CN"/>
                </w:rPr>
                <w:t>, all other parameters unchanged. Similarly, a vessel reporting a discrepancy should report the same parameters.</w:t>
              </w:r>
            </w:ins>
          </w:p>
          <w:p w14:paraId="003FEE1F" w14:textId="2DB024A7" w:rsidR="00B41E1D" w:rsidRPr="006763B4" w:rsidDel="00617535"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del w:id="402" w:author="USA" w:date="2025-08-28T14:06:00Z" w16du:dateUtc="2025-08-28T18:06:00Z"/>
                <w:rFonts w:eastAsia="Batang"/>
                <w:sz w:val="20"/>
                <w:highlight w:val="yellow"/>
              </w:rPr>
            </w:pPr>
            <w:del w:id="403" w:author="USA" w:date="2025-08-28T14:06:00Z" w16du:dateUtc="2025-08-28T18:06:00Z">
              <w:r w:rsidRPr="006763B4" w:rsidDel="00617535">
                <w:rPr>
                  <w:rFonts w:eastAsia="Batang"/>
                  <w:sz w:val="20"/>
                  <w:highlight w:val="yellow"/>
                </w:rPr>
                <w:delText>0 = unknown or unable to confirm = default</w:delText>
              </w:r>
            </w:del>
          </w:p>
          <w:p w14:paraId="2F9ECE84" w14:textId="74980D45" w:rsidR="00B41E1D" w:rsidRPr="006763B4" w:rsidDel="00617535"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del w:id="404" w:author="USA" w:date="2025-08-28T14:06:00Z" w16du:dateUtc="2025-08-28T18:06:00Z"/>
                <w:rFonts w:eastAsia="Batang"/>
                <w:sz w:val="20"/>
                <w:highlight w:val="yellow"/>
              </w:rPr>
            </w:pPr>
            <w:del w:id="405" w:author="USA" w:date="2025-08-28T14:06:00Z" w16du:dateUtc="2025-08-28T18:06:00Z">
              <w:r w:rsidRPr="006763B4" w:rsidDel="00617535">
                <w:rPr>
                  <w:rFonts w:eastAsia="Batang"/>
                  <w:sz w:val="20"/>
                  <w:highlight w:val="yellow"/>
                </w:rPr>
                <w:delText>1 = reported latitude, longitude, AtoN On-station Status, and AtoN Status bits confirmed, unchanged</w:delText>
              </w:r>
            </w:del>
          </w:p>
          <w:p w14:paraId="7A655AB8" w14:textId="688583AD" w:rsidR="00B41E1D" w:rsidRPr="006763B4" w:rsidDel="00617535"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del w:id="406" w:author="USA" w:date="2025-08-28T14:06:00Z" w16du:dateUtc="2025-08-28T18:06:00Z"/>
                <w:rFonts w:eastAsia="Batang"/>
                <w:sz w:val="20"/>
                <w:highlight w:val="yellow"/>
              </w:rPr>
            </w:pPr>
            <w:del w:id="407" w:author="USA" w:date="2025-08-28T14:06:00Z" w16du:dateUtc="2025-08-28T18:06:00Z">
              <w:r w:rsidRPr="006763B4" w:rsidDel="00617535">
                <w:rPr>
                  <w:rFonts w:eastAsia="Batang"/>
                  <w:sz w:val="20"/>
                  <w:highlight w:val="yellow"/>
                </w:rPr>
                <w:delText>2 = reported latitude, longitude, AtoN On-station Status, or AtoN Status bits confirmed and updated</w:delText>
              </w:r>
            </w:del>
          </w:p>
          <w:p w14:paraId="1D5638FC" w14:textId="6519651A" w:rsidR="00B41E1D" w:rsidRPr="00B41E1D" w:rsidDel="009736B6"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del w:id="408" w:author="USA" w:date="2025-08-28T14:06:00Z" w16du:dateUtc="2025-08-28T18:06:00Z">
              <w:r w:rsidRPr="006763B4" w:rsidDel="00617535">
                <w:rPr>
                  <w:rFonts w:eastAsia="Batang"/>
                  <w:sz w:val="20"/>
                  <w:highlight w:val="yellow"/>
                </w:rPr>
                <w:delText>3 = reserved for future use</w:delText>
              </w:r>
            </w:del>
          </w:p>
        </w:tc>
      </w:tr>
      <w:tr w:rsidR="00B41E1D" w:rsidRPr="00B41E1D" w:rsidDel="00F56002" w14:paraId="600B2BC9" w14:textId="1A548248" w:rsidTr="009F075D">
        <w:trPr>
          <w:cantSplit/>
          <w:jc w:val="center"/>
          <w:del w:id="409" w:author="USA" w:date="2025-08-28T13:32:00Z"/>
        </w:trPr>
        <w:tc>
          <w:tcPr>
            <w:tcW w:w="1682" w:type="dxa"/>
            <w:vAlign w:val="center"/>
          </w:tcPr>
          <w:p w14:paraId="753BC6A3" w14:textId="0468CB90" w:rsidR="00B41E1D" w:rsidRPr="006763B4" w:rsidDel="00F56002"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del w:id="410" w:author="USA" w:date="2025-08-28T13:32:00Z" w16du:dateUtc="2025-08-28T17:32:00Z"/>
                <w:rFonts w:eastAsia="Batang"/>
                <w:sz w:val="20"/>
                <w:highlight w:val="yellow"/>
              </w:rPr>
            </w:pPr>
            <w:del w:id="411" w:author="USA" w:date="2025-08-28T13:14:00Z" w16du:dateUtc="2025-08-28T17:14:00Z">
              <w:r w:rsidRPr="006763B4" w:rsidDel="00A70C5E">
                <w:rPr>
                  <w:rFonts w:eastAsia="Batang"/>
                  <w:sz w:val="20"/>
                  <w:highlight w:val="yellow"/>
                </w:rPr>
                <w:delText>Spare</w:delText>
              </w:r>
            </w:del>
          </w:p>
        </w:tc>
        <w:tc>
          <w:tcPr>
            <w:tcW w:w="1145" w:type="dxa"/>
            <w:vAlign w:val="center"/>
          </w:tcPr>
          <w:p w14:paraId="114057F9" w14:textId="43561134" w:rsidR="00B41E1D" w:rsidRPr="006763B4" w:rsidDel="00F56002"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del w:id="412" w:author="USA" w:date="2025-08-28T13:32:00Z" w16du:dateUtc="2025-08-28T17:32:00Z"/>
                <w:rFonts w:eastAsia="Batang"/>
                <w:sz w:val="20"/>
                <w:highlight w:val="yellow"/>
              </w:rPr>
            </w:pPr>
            <w:del w:id="413" w:author="USA" w:date="2025-08-28T13:14:00Z" w16du:dateUtc="2025-08-28T17:14:00Z">
              <w:r w:rsidRPr="006763B4" w:rsidDel="00A70C5E">
                <w:rPr>
                  <w:rFonts w:eastAsia="Batang"/>
                  <w:sz w:val="20"/>
                  <w:highlight w:val="yellow"/>
                </w:rPr>
                <w:delText>5</w:delText>
              </w:r>
            </w:del>
          </w:p>
        </w:tc>
        <w:tc>
          <w:tcPr>
            <w:tcW w:w="6806" w:type="dxa"/>
            <w:vAlign w:val="center"/>
          </w:tcPr>
          <w:p w14:paraId="6C7BAF91" w14:textId="57DED314" w:rsidR="00B41E1D" w:rsidRPr="006763B4" w:rsidDel="00F56002"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del w:id="414" w:author="USA" w:date="2025-08-28T13:32:00Z" w16du:dateUtc="2025-08-28T17:32:00Z"/>
                <w:rFonts w:eastAsia="Batang"/>
                <w:sz w:val="20"/>
                <w:highlight w:val="yellow"/>
              </w:rPr>
            </w:pPr>
            <w:del w:id="415" w:author="USA" w:date="2025-08-28T13:14:00Z" w16du:dateUtc="2025-08-28T17:14:00Z">
              <w:r w:rsidRPr="006763B4" w:rsidDel="00A70C5E">
                <w:rPr>
                  <w:rFonts w:eastAsia="Batang"/>
                  <w:sz w:val="20"/>
                  <w:highlight w:val="yellow"/>
                </w:rPr>
                <w:delText>Should be set to zero. Reserved for future use</w:delText>
              </w:r>
            </w:del>
          </w:p>
        </w:tc>
      </w:tr>
      <w:tr w:rsidR="00617535" w:rsidRPr="00B41E1D" w14:paraId="46AD0502" w14:textId="77777777" w:rsidTr="009F075D">
        <w:trPr>
          <w:cantSplit/>
          <w:jc w:val="center"/>
          <w:ins w:id="416" w:author="USA" w:date="2025-08-28T14:06:00Z"/>
        </w:trPr>
        <w:tc>
          <w:tcPr>
            <w:tcW w:w="1682" w:type="dxa"/>
            <w:vAlign w:val="center"/>
          </w:tcPr>
          <w:p w14:paraId="61386D68" w14:textId="74FAC2EE" w:rsidR="00617535" w:rsidRPr="006763B4" w:rsidRDefault="00617535"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417" w:author="USA" w:date="2025-08-28T14:06:00Z" w16du:dateUtc="2025-08-28T18:06:00Z"/>
                <w:rFonts w:eastAsia="Batang"/>
                <w:sz w:val="20"/>
                <w:highlight w:val="yellow"/>
              </w:rPr>
            </w:pPr>
            <w:ins w:id="418" w:author="USA" w:date="2025-08-28T14:06:00Z" w16du:dateUtc="2025-08-28T18:06:00Z">
              <w:r w:rsidRPr="006763B4">
                <w:rPr>
                  <w:rFonts w:eastAsia="SimSun"/>
                  <w:bCs/>
                  <w:kern w:val="2"/>
                  <w:sz w:val="20"/>
                  <w:highlight w:val="yellow"/>
                  <w:lang w:val="en-US" w:eastAsia="zh-CN"/>
                </w:rPr>
                <w:t>Authentication Flag</w:t>
              </w:r>
            </w:ins>
          </w:p>
        </w:tc>
        <w:tc>
          <w:tcPr>
            <w:tcW w:w="1145" w:type="dxa"/>
            <w:vAlign w:val="center"/>
          </w:tcPr>
          <w:p w14:paraId="4CCA070C" w14:textId="675DB8C2" w:rsidR="00617535" w:rsidRPr="006763B4" w:rsidRDefault="00617535"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ins w:id="419" w:author="USA" w:date="2025-08-28T14:06:00Z" w16du:dateUtc="2025-08-28T18:06:00Z"/>
                <w:rFonts w:eastAsia="Batang"/>
                <w:sz w:val="20"/>
                <w:highlight w:val="yellow"/>
              </w:rPr>
            </w:pPr>
            <w:ins w:id="420" w:author="USA" w:date="2025-08-28T14:06:00Z" w16du:dateUtc="2025-08-28T18:06:00Z">
              <w:r w:rsidRPr="006763B4">
                <w:rPr>
                  <w:rFonts w:eastAsia="Batang"/>
                  <w:sz w:val="20"/>
                  <w:highlight w:val="yellow"/>
                </w:rPr>
                <w:t>1</w:t>
              </w:r>
            </w:ins>
          </w:p>
        </w:tc>
        <w:tc>
          <w:tcPr>
            <w:tcW w:w="6806" w:type="dxa"/>
            <w:vAlign w:val="center"/>
          </w:tcPr>
          <w:p w14:paraId="72B3DA5C" w14:textId="77777777" w:rsidR="00617535" w:rsidRPr="00617535" w:rsidRDefault="00617535" w:rsidP="0061753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rPr>
                <w:ins w:id="421" w:author="USA" w:date="2025-08-28T14:07:00Z" w16du:dateUtc="2025-08-28T18:07:00Z"/>
                <w:rFonts w:eastAsia="SimSun"/>
                <w:bCs/>
                <w:kern w:val="2"/>
                <w:sz w:val="20"/>
                <w:highlight w:val="yellow"/>
                <w:lang w:val="en-US" w:eastAsia="zh-CN"/>
              </w:rPr>
            </w:pPr>
            <w:ins w:id="422" w:author="USA" w:date="2025-08-28T14:07:00Z" w16du:dateUtc="2025-08-28T18:07:00Z">
              <w:r w:rsidRPr="00617535">
                <w:rPr>
                  <w:rFonts w:eastAsia="SimSun"/>
                  <w:bCs/>
                  <w:kern w:val="2"/>
                  <w:sz w:val="20"/>
                  <w:highlight w:val="yellow"/>
                  <w:lang w:val="en-US" w:eastAsia="zh-CN"/>
                </w:rPr>
                <w:t>0 = this AtoN is not authenticated = default</w:t>
              </w:r>
            </w:ins>
          </w:p>
          <w:p w14:paraId="7D7D3025" w14:textId="78CCFF84" w:rsidR="00617535" w:rsidRPr="006763B4" w:rsidRDefault="00617535" w:rsidP="0061753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423" w:author="USA" w:date="2025-08-28T14:06:00Z" w16du:dateUtc="2025-08-28T18:06:00Z"/>
                <w:rFonts w:eastAsia="Batang"/>
                <w:sz w:val="20"/>
                <w:highlight w:val="yellow"/>
              </w:rPr>
            </w:pPr>
            <w:ins w:id="424" w:author="USA" w:date="2025-08-28T14:07:00Z" w16du:dateUtc="2025-08-28T18:07:00Z">
              <w:r w:rsidRPr="006763B4">
                <w:rPr>
                  <w:rFonts w:eastAsia="SimSun"/>
                  <w:bCs/>
                  <w:kern w:val="2"/>
                  <w:sz w:val="20"/>
                  <w:highlight w:val="yellow"/>
                  <w:lang w:val="en-US" w:eastAsia="zh-CN"/>
                </w:rPr>
                <w:t>1 = this AtoN has been authenticated per IALA XXXX</w:t>
              </w:r>
            </w:ins>
          </w:p>
        </w:tc>
      </w:tr>
      <w:tr w:rsidR="00B41E1D" w:rsidRPr="00B41E1D" w14:paraId="12A5A180" w14:textId="77777777" w:rsidTr="009F075D">
        <w:trPr>
          <w:cantSplit/>
          <w:jc w:val="center"/>
        </w:trPr>
        <w:tc>
          <w:tcPr>
            <w:tcW w:w="1682" w:type="dxa"/>
            <w:vAlign w:val="center"/>
          </w:tcPr>
          <w:p w14:paraId="279B9D41"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Number of bits</w:t>
            </w:r>
          </w:p>
        </w:tc>
        <w:tc>
          <w:tcPr>
            <w:tcW w:w="1145" w:type="dxa"/>
            <w:vAlign w:val="center"/>
          </w:tcPr>
          <w:p w14:paraId="17EC9B49"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168</w:t>
            </w:r>
          </w:p>
        </w:tc>
        <w:tc>
          <w:tcPr>
            <w:tcW w:w="6806" w:type="dxa"/>
            <w:vAlign w:val="center"/>
          </w:tcPr>
          <w:p w14:paraId="6B0DFCBC"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Occupies one slot</w:t>
            </w:r>
          </w:p>
        </w:tc>
      </w:tr>
    </w:tbl>
    <w:p w14:paraId="77315FDF" w14:textId="77777777" w:rsidR="00B41E1D" w:rsidRPr="00B41E1D" w:rsidRDefault="00B41E1D" w:rsidP="00B41E1D">
      <w:pPr>
        <w:tabs>
          <w:tab w:val="clear" w:pos="1134"/>
          <w:tab w:val="clear" w:pos="1871"/>
          <w:tab w:val="clear" w:pos="2268"/>
        </w:tabs>
        <w:spacing w:before="0"/>
        <w:textAlignment w:val="baseline"/>
        <w:rPr>
          <w:rFonts w:eastAsia="Batang"/>
          <w:sz w:val="20"/>
          <w:lang w:eastAsia="zh-CN"/>
        </w:rPr>
      </w:pPr>
    </w:p>
    <w:p w14:paraId="3C37ECF1" w14:textId="77777777" w:rsidR="00B41E1D" w:rsidRPr="00B41E1D" w:rsidRDefault="00B41E1D" w:rsidP="00B41E1D">
      <w:pPr>
        <w:keepNext/>
        <w:spacing w:before="560" w:after="120"/>
        <w:jc w:val="center"/>
        <w:textAlignment w:val="baseline"/>
        <w:rPr>
          <w:rFonts w:eastAsia="Batang"/>
          <w:sz w:val="20"/>
        </w:rPr>
      </w:pPr>
      <w:r w:rsidRPr="00B41E1D">
        <w:rPr>
          <w:rFonts w:eastAsia="Batang"/>
          <w:caps/>
          <w:sz w:val="20"/>
        </w:rPr>
        <w:t>Table A7-42</w:t>
      </w:r>
    </w:p>
    <w:p w14:paraId="4889A800" w14:textId="77777777" w:rsidR="00B41E1D" w:rsidRPr="00B41E1D" w:rsidRDefault="00B41E1D" w:rsidP="00B41E1D">
      <w:pPr>
        <w:keepNext/>
        <w:keepLines/>
        <w:spacing w:before="0" w:after="120"/>
        <w:jc w:val="center"/>
        <w:textAlignment w:val="baseline"/>
        <w:rPr>
          <w:rFonts w:ascii="Times New Roman Bold" w:eastAsia="Batang" w:hAnsi="Times New Roman Bold"/>
          <w:b/>
          <w:sz w:val="20"/>
        </w:rPr>
      </w:pPr>
      <w:r w:rsidRPr="00B41E1D">
        <w:rPr>
          <w:rFonts w:ascii="Times New Roman Bold" w:eastAsia="Batang" w:hAnsi="Times New Roman Bold"/>
          <w:b/>
          <w:sz w:val="20"/>
        </w:rPr>
        <w:t>Type of aids-to-navigation</w:t>
      </w:r>
    </w:p>
    <w:tbl>
      <w:tblPr>
        <w:tblW w:w="88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1134"/>
        <w:gridCol w:w="6030"/>
      </w:tblGrid>
      <w:tr w:rsidR="00B41E1D" w:rsidRPr="00B41E1D" w14:paraId="4EED1F40" w14:textId="77777777" w:rsidTr="009F075D">
        <w:trPr>
          <w:cantSplit/>
          <w:jc w:val="center"/>
        </w:trPr>
        <w:tc>
          <w:tcPr>
            <w:tcW w:w="1696" w:type="dxa"/>
          </w:tcPr>
          <w:p w14:paraId="63FEE8A8" w14:textId="77777777" w:rsidR="00B41E1D" w:rsidRPr="00B41E1D" w:rsidRDefault="00B41E1D" w:rsidP="00B41E1D">
            <w:pPr>
              <w:keepNext/>
              <w:spacing w:before="80" w:after="80"/>
              <w:jc w:val="center"/>
              <w:textAlignment w:val="baseline"/>
              <w:rPr>
                <w:rFonts w:ascii="Times New Roman Bold" w:eastAsia="Batang" w:hAnsi="Times New Roman Bold" w:cs="Times New Roman Bold"/>
                <w:b/>
                <w:sz w:val="20"/>
              </w:rPr>
            </w:pPr>
          </w:p>
        </w:tc>
        <w:tc>
          <w:tcPr>
            <w:tcW w:w="1134" w:type="dxa"/>
            <w:noWrap/>
          </w:tcPr>
          <w:p w14:paraId="45305B02" w14:textId="77777777" w:rsidR="00B41E1D" w:rsidRPr="00B41E1D" w:rsidRDefault="00B41E1D" w:rsidP="00B41E1D">
            <w:pPr>
              <w:keepNext/>
              <w:spacing w:before="80" w:after="80"/>
              <w:jc w:val="center"/>
              <w:textAlignment w:val="baseline"/>
              <w:rPr>
                <w:rFonts w:ascii="Times New Roman Bold" w:eastAsia="Batang" w:hAnsi="Times New Roman Bold" w:cs="Times New Roman Bold"/>
                <w:b/>
                <w:bCs/>
                <w:sz w:val="20"/>
              </w:rPr>
            </w:pPr>
            <w:r w:rsidRPr="00B41E1D">
              <w:rPr>
                <w:rFonts w:ascii="Times New Roman Bold" w:eastAsia="Batang" w:hAnsi="Times New Roman Bold" w:cs="Times New Roman Bold"/>
                <w:b/>
                <w:bCs/>
                <w:sz w:val="20"/>
              </w:rPr>
              <w:t>Code</w:t>
            </w:r>
          </w:p>
        </w:tc>
        <w:tc>
          <w:tcPr>
            <w:tcW w:w="6030" w:type="dxa"/>
            <w:noWrap/>
          </w:tcPr>
          <w:p w14:paraId="6B203DBB" w14:textId="77777777" w:rsidR="00B41E1D" w:rsidRPr="00B41E1D" w:rsidRDefault="00B41E1D" w:rsidP="00B41E1D">
            <w:pPr>
              <w:keepNext/>
              <w:spacing w:before="80" w:after="80"/>
              <w:jc w:val="center"/>
              <w:textAlignment w:val="baseline"/>
              <w:rPr>
                <w:rFonts w:ascii="Times New Roman Bold" w:eastAsia="Batang" w:hAnsi="Times New Roman Bold" w:cs="Times New Roman Bold"/>
                <w:b/>
                <w:bCs/>
                <w:sz w:val="20"/>
              </w:rPr>
            </w:pPr>
            <w:r w:rsidRPr="00B41E1D">
              <w:rPr>
                <w:rFonts w:ascii="Times New Roman Bold" w:eastAsia="Batang" w:hAnsi="Times New Roman Bold" w:cs="Times New Roman Bold"/>
                <w:b/>
                <w:bCs/>
                <w:sz w:val="20"/>
              </w:rPr>
              <w:t>Definition (Type of aid to navigation)</w:t>
            </w:r>
          </w:p>
        </w:tc>
      </w:tr>
      <w:tr w:rsidR="00B41E1D" w:rsidRPr="00B41E1D" w14:paraId="41EE9510" w14:textId="77777777" w:rsidTr="009F075D">
        <w:trPr>
          <w:cantSplit/>
          <w:jc w:val="center"/>
        </w:trPr>
        <w:tc>
          <w:tcPr>
            <w:tcW w:w="1696" w:type="dxa"/>
            <w:vAlign w:val="center"/>
          </w:tcPr>
          <w:p w14:paraId="79D4BEE0"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tcPr>
          <w:p w14:paraId="71AB9567"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0-31</w:t>
            </w:r>
          </w:p>
        </w:tc>
        <w:tc>
          <w:tcPr>
            <w:tcW w:w="6030" w:type="dxa"/>
            <w:noWrap/>
            <w:vAlign w:val="center"/>
          </w:tcPr>
          <w:p w14:paraId="5E8F7E56"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Refer to Table A7-29</w:t>
            </w:r>
          </w:p>
        </w:tc>
      </w:tr>
      <w:tr w:rsidR="00B41E1D" w:rsidRPr="00B41E1D" w14:paraId="06B78E47" w14:textId="77777777" w:rsidTr="009F075D">
        <w:trPr>
          <w:cantSplit/>
          <w:jc w:val="center"/>
        </w:trPr>
        <w:tc>
          <w:tcPr>
            <w:tcW w:w="1696" w:type="dxa"/>
            <w:vMerge w:val="restart"/>
            <w:vAlign w:val="center"/>
            <w:hideMark/>
          </w:tcPr>
          <w:p w14:paraId="78D96F42"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Mobile AtoN</w:t>
            </w:r>
          </w:p>
        </w:tc>
        <w:tc>
          <w:tcPr>
            <w:tcW w:w="1134" w:type="dxa"/>
            <w:noWrap/>
            <w:vAlign w:val="center"/>
            <w:hideMark/>
          </w:tcPr>
          <w:p w14:paraId="488E3F1F"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32</w:t>
            </w:r>
          </w:p>
        </w:tc>
        <w:tc>
          <w:tcPr>
            <w:tcW w:w="6030" w:type="dxa"/>
            <w:noWrap/>
            <w:vAlign w:val="center"/>
            <w:hideMark/>
          </w:tcPr>
          <w:p w14:paraId="141863C1"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Mobile AtoN Ocean Data Acquisition System (ODAS)</w:t>
            </w:r>
          </w:p>
        </w:tc>
      </w:tr>
      <w:tr w:rsidR="00B41E1D" w:rsidRPr="00B41E1D" w14:paraId="606F9F04" w14:textId="77777777" w:rsidTr="009F075D">
        <w:trPr>
          <w:cantSplit/>
          <w:jc w:val="center"/>
        </w:trPr>
        <w:tc>
          <w:tcPr>
            <w:tcW w:w="1696" w:type="dxa"/>
            <w:vMerge/>
            <w:vAlign w:val="center"/>
            <w:hideMark/>
          </w:tcPr>
          <w:p w14:paraId="4AD9DEE2"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23485A92"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33</w:t>
            </w:r>
          </w:p>
        </w:tc>
        <w:tc>
          <w:tcPr>
            <w:tcW w:w="6030" w:type="dxa"/>
            <w:noWrap/>
            <w:vAlign w:val="center"/>
            <w:hideMark/>
          </w:tcPr>
          <w:p w14:paraId="29C75E0B"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Mobile AtoN Water Sampling and/or Monitoring Vehicle</w:t>
            </w:r>
          </w:p>
        </w:tc>
      </w:tr>
      <w:tr w:rsidR="00B41E1D" w:rsidRPr="00B41E1D" w14:paraId="21C73DD5" w14:textId="77777777" w:rsidTr="009F075D">
        <w:trPr>
          <w:cantSplit/>
          <w:jc w:val="center"/>
        </w:trPr>
        <w:tc>
          <w:tcPr>
            <w:tcW w:w="1696" w:type="dxa"/>
            <w:vMerge/>
            <w:vAlign w:val="center"/>
            <w:hideMark/>
          </w:tcPr>
          <w:p w14:paraId="3534402F"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308F1BD9"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34</w:t>
            </w:r>
          </w:p>
        </w:tc>
        <w:tc>
          <w:tcPr>
            <w:tcW w:w="6030" w:type="dxa"/>
            <w:noWrap/>
            <w:vAlign w:val="center"/>
            <w:hideMark/>
          </w:tcPr>
          <w:p w14:paraId="7D2C2653"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Mobile AtoN Research Vehicle</w:t>
            </w:r>
          </w:p>
        </w:tc>
      </w:tr>
      <w:tr w:rsidR="00B41E1D" w:rsidRPr="00B41E1D" w14:paraId="3094B027" w14:textId="77777777" w:rsidTr="009F075D">
        <w:trPr>
          <w:cantSplit/>
          <w:jc w:val="center"/>
        </w:trPr>
        <w:tc>
          <w:tcPr>
            <w:tcW w:w="1696" w:type="dxa"/>
            <w:vMerge/>
            <w:vAlign w:val="center"/>
            <w:hideMark/>
          </w:tcPr>
          <w:p w14:paraId="739BDBA2"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3D45CC17"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35</w:t>
            </w:r>
          </w:p>
        </w:tc>
        <w:tc>
          <w:tcPr>
            <w:tcW w:w="6030" w:type="dxa"/>
            <w:noWrap/>
            <w:vAlign w:val="center"/>
            <w:hideMark/>
          </w:tcPr>
          <w:p w14:paraId="39B35A1C"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Mobile AtoN: Towed Cable, Pipe or Semi-submerged Object Marker</w:t>
            </w:r>
          </w:p>
        </w:tc>
      </w:tr>
      <w:tr w:rsidR="00B41E1D" w:rsidRPr="00B41E1D" w14:paraId="61DB00F5" w14:textId="77777777" w:rsidTr="009F075D">
        <w:trPr>
          <w:cantSplit/>
          <w:jc w:val="center"/>
        </w:trPr>
        <w:tc>
          <w:tcPr>
            <w:tcW w:w="1696" w:type="dxa"/>
            <w:vMerge/>
            <w:vAlign w:val="center"/>
            <w:hideMark/>
          </w:tcPr>
          <w:p w14:paraId="533682B0"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6D406E74"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36</w:t>
            </w:r>
          </w:p>
        </w:tc>
        <w:tc>
          <w:tcPr>
            <w:tcW w:w="6030" w:type="dxa"/>
            <w:noWrap/>
            <w:vAlign w:val="center"/>
            <w:hideMark/>
          </w:tcPr>
          <w:p w14:paraId="5BDA5425"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Mobile AtoN: Towed Vessel or Object</w:t>
            </w:r>
          </w:p>
        </w:tc>
      </w:tr>
      <w:tr w:rsidR="00B41E1D" w:rsidRPr="00B41E1D" w14:paraId="53729315" w14:textId="77777777" w:rsidTr="009F075D">
        <w:trPr>
          <w:cantSplit/>
          <w:jc w:val="center"/>
        </w:trPr>
        <w:tc>
          <w:tcPr>
            <w:tcW w:w="1696" w:type="dxa"/>
            <w:vMerge/>
            <w:vAlign w:val="center"/>
            <w:hideMark/>
          </w:tcPr>
          <w:p w14:paraId="29C097F6"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5C9293DA"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37</w:t>
            </w:r>
          </w:p>
        </w:tc>
        <w:tc>
          <w:tcPr>
            <w:tcW w:w="6030" w:type="dxa"/>
            <w:noWrap/>
            <w:vAlign w:val="center"/>
            <w:hideMark/>
          </w:tcPr>
          <w:p w14:paraId="7E3F0A14"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Mobile AtoN: Flotsam Marker, Large (greater than XX meters)</w:t>
            </w:r>
          </w:p>
        </w:tc>
      </w:tr>
      <w:tr w:rsidR="00B41E1D" w:rsidRPr="00B41E1D" w14:paraId="1591F2C4" w14:textId="77777777" w:rsidTr="009F075D">
        <w:trPr>
          <w:cantSplit/>
          <w:jc w:val="center"/>
        </w:trPr>
        <w:tc>
          <w:tcPr>
            <w:tcW w:w="1696" w:type="dxa"/>
            <w:vMerge/>
            <w:vAlign w:val="center"/>
            <w:hideMark/>
          </w:tcPr>
          <w:p w14:paraId="6D81632B"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17C660F5"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38</w:t>
            </w:r>
          </w:p>
        </w:tc>
        <w:tc>
          <w:tcPr>
            <w:tcW w:w="6030" w:type="dxa"/>
            <w:noWrap/>
            <w:vAlign w:val="center"/>
            <w:hideMark/>
          </w:tcPr>
          <w:p w14:paraId="3082660E"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Mobile AtoN: Flotsam Marker, Small (less than XX meters)</w:t>
            </w:r>
          </w:p>
        </w:tc>
      </w:tr>
      <w:tr w:rsidR="00B41E1D" w:rsidRPr="00B41E1D" w14:paraId="62476A85" w14:textId="77777777" w:rsidTr="009F075D">
        <w:trPr>
          <w:cantSplit/>
          <w:jc w:val="center"/>
        </w:trPr>
        <w:tc>
          <w:tcPr>
            <w:tcW w:w="1696" w:type="dxa"/>
            <w:vMerge/>
            <w:vAlign w:val="center"/>
            <w:hideMark/>
          </w:tcPr>
          <w:p w14:paraId="1B1B0E37"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77FD129E"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39</w:t>
            </w:r>
          </w:p>
        </w:tc>
        <w:tc>
          <w:tcPr>
            <w:tcW w:w="6030" w:type="dxa"/>
            <w:noWrap/>
            <w:vAlign w:val="center"/>
            <w:hideMark/>
          </w:tcPr>
          <w:p w14:paraId="42C031E8" w14:textId="64286E8A"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Mobile AtoN:  Navigation hazard</w:t>
            </w:r>
          </w:p>
        </w:tc>
      </w:tr>
      <w:tr w:rsidR="00B41E1D" w:rsidRPr="00B41E1D" w14:paraId="3F15810E" w14:textId="77777777" w:rsidTr="009F075D">
        <w:trPr>
          <w:cantSplit/>
          <w:jc w:val="center"/>
        </w:trPr>
        <w:tc>
          <w:tcPr>
            <w:tcW w:w="1696" w:type="dxa"/>
            <w:vMerge/>
            <w:vAlign w:val="center"/>
            <w:hideMark/>
          </w:tcPr>
          <w:p w14:paraId="68CE56F7"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4EEB3C16"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40</w:t>
            </w:r>
          </w:p>
        </w:tc>
        <w:tc>
          <w:tcPr>
            <w:tcW w:w="6030" w:type="dxa"/>
            <w:noWrap/>
            <w:vAlign w:val="center"/>
            <w:hideMark/>
          </w:tcPr>
          <w:p w14:paraId="316D0996"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 xml:space="preserve">Mobile AtoN: Synthetic Target Marker </w:t>
            </w:r>
          </w:p>
        </w:tc>
      </w:tr>
      <w:tr w:rsidR="00B41E1D" w:rsidRPr="00B41E1D" w14:paraId="3B371C8A" w14:textId="77777777" w:rsidTr="009F075D">
        <w:trPr>
          <w:cantSplit/>
          <w:jc w:val="center"/>
        </w:trPr>
        <w:tc>
          <w:tcPr>
            <w:tcW w:w="1696" w:type="dxa"/>
            <w:vMerge/>
            <w:vAlign w:val="center"/>
            <w:hideMark/>
          </w:tcPr>
          <w:p w14:paraId="3704CD74"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4E4AAD09"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41</w:t>
            </w:r>
          </w:p>
        </w:tc>
        <w:tc>
          <w:tcPr>
            <w:tcW w:w="6030" w:type="dxa"/>
            <w:noWrap/>
            <w:vAlign w:val="center"/>
            <w:hideMark/>
          </w:tcPr>
          <w:p w14:paraId="21DD2091"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Mobile AtoN: Protected Species Marker</w:t>
            </w:r>
          </w:p>
        </w:tc>
      </w:tr>
      <w:tr w:rsidR="00B41E1D" w:rsidRPr="00B41E1D" w14:paraId="17FA1464" w14:textId="77777777" w:rsidTr="009F075D">
        <w:trPr>
          <w:cantSplit/>
          <w:jc w:val="center"/>
        </w:trPr>
        <w:tc>
          <w:tcPr>
            <w:tcW w:w="1696" w:type="dxa"/>
            <w:vMerge/>
            <w:vAlign w:val="center"/>
            <w:hideMark/>
          </w:tcPr>
          <w:p w14:paraId="4C4EA702"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0069DF82"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42</w:t>
            </w:r>
          </w:p>
        </w:tc>
        <w:tc>
          <w:tcPr>
            <w:tcW w:w="6030" w:type="dxa"/>
            <w:noWrap/>
            <w:vAlign w:val="center"/>
            <w:hideMark/>
          </w:tcPr>
          <w:p w14:paraId="78B0214A"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Mobile AtoN: Military Operation Target Marker</w:t>
            </w:r>
          </w:p>
        </w:tc>
      </w:tr>
      <w:tr w:rsidR="00B41E1D" w:rsidRPr="00B41E1D" w14:paraId="06652317" w14:textId="77777777" w:rsidTr="009F075D">
        <w:trPr>
          <w:cantSplit/>
          <w:jc w:val="center"/>
        </w:trPr>
        <w:tc>
          <w:tcPr>
            <w:tcW w:w="1696" w:type="dxa"/>
            <w:vMerge/>
            <w:vAlign w:val="center"/>
            <w:hideMark/>
          </w:tcPr>
          <w:p w14:paraId="6FECEF9B"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6FB0FEBF"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43</w:t>
            </w:r>
          </w:p>
        </w:tc>
        <w:tc>
          <w:tcPr>
            <w:tcW w:w="6030" w:type="dxa"/>
            <w:noWrap/>
            <w:vAlign w:val="center"/>
            <w:hideMark/>
          </w:tcPr>
          <w:p w14:paraId="7429E5E3"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Mobile AtoN: Dangerous Object</w:t>
            </w:r>
          </w:p>
        </w:tc>
      </w:tr>
      <w:tr w:rsidR="00B41E1D" w:rsidRPr="00B41E1D" w14:paraId="3BEE58BD" w14:textId="77777777" w:rsidTr="009F075D">
        <w:trPr>
          <w:cantSplit/>
          <w:jc w:val="center"/>
        </w:trPr>
        <w:tc>
          <w:tcPr>
            <w:tcW w:w="1696" w:type="dxa"/>
            <w:vMerge/>
            <w:vAlign w:val="center"/>
            <w:hideMark/>
          </w:tcPr>
          <w:p w14:paraId="70FFD2F0"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214C3A20"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44</w:t>
            </w:r>
          </w:p>
        </w:tc>
        <w:tc>
          <w:tcPr>
            <w:tcW w:w="6030" w:type="dxa"/>
            <w:noWrap/>
            <w:vAlign w:val="center"/>
            <w:hideMark/>
          </w:tcPr>
          <w:p w14:paraId="045E97B3"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Mobile AtoN: Pollution Spill Marker</w:t>
            </w:r>
          </w:p>
        </w:tc>
      </w:tr>
      <w:tr w:rsidR="00B41E1D" w:rsidRPr="00B41E1D" w14:paraId="784A61D7" w14:textId="77777777" w:rsidTr="009F075D">
        <w:trPr>
          <w:cantSplit/>
          <w:jc w:val="center"/>
        </w:trPr>
        <w:tc>
          <w:tcPr>
            <w:tcW w:w="1696" w:type="dxa"/>
            <w:vMerge/>
            <w:vAlign w:val="center"/>
            <w:hideMark/>
          </w:tcPr>
          <w:p w14:paraId="41CF12AB"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400BF2F4"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45</w:t>
            </w:r>
          </w:p>
        </w:tc>
        <w:tc>
          <w:tcPr>
            <w:tcW w:w="6030" w:type="dxa"/>
            <w:noWrap/>
            <w:vAlign w:val="center"/>
            <w:hideMark/>
          </w:tcPr>
          <w:p w14:paraId="25744366"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lang w:val="de-DE"/>
              </w:rPr>
            </w:pPr>
            <w:r w:rsidRPr="00B41E1D">
              <w:rPr>
                <w:rFonts w:eastAsia="Batang"/>
                <w:sz w:val="20"/>
                <w:lang w:val="de-DE"/>
              </w:rPr>
              <w:t>Mobile AtoN: Search &amp; Rescue Datum Mark</w:t>
            </w:r>
          </w:p>
        </w:tc>
      </w:tr>
      <w:tr w:rsidR="00B41E1D" w:rsidRPr="00B41E1D" w14:paraId="11E5521A" w14:textId="77777777" w:rsidTr="009F075D">
        <w:trPr>
          <w:cantSplit/>
          <w:jc w:val="center"/>
        </w:trPr>
        <w:tc>
          <w:tcPr>
            <w:tcW w:w="1696" w:type="dxa"/>
            <w:vMerge/>
            <w:vAlign w:val="center"/>
            <w:hideMark/>
          </w:tcPr>
          <w:p w14:paraId="58986160"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lang w:val="de-DE"/>
              </w:rPr>
            </w:pPr>
          </w:p>
        </w:tc>
        <w:tc>
          <w:tcPr>
            <w:tcW w:w="1134" w:type="dxa"/>
            <w:noWrap/>
            <w:vAlign w:val="center"/>
            <w:hideMark/>
          </w:tcPr>
          <w:p w14:paraId="68DC8BD8"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46</w:t>
            </w:r>
          </w:p>
        </w:tc>
        <w:tc>
          <w:tcPr>
            <w:tcW w:w="6030" w:type="dxa"/>
            <w:noWrap/>
            <w:vAlign w:val="center"/>
            <w:hideMark/>
          </w:tcPr>
          <w:p w14:paraId="6FEDD3DA"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Mobile AtoN: Datum Mark</w:t>
            </w:r>
          </w:p>
        </w:tc>
      </w:tr>
      <w:tr w:rsidR="00B41E1D" w:rsidRPr="00B41E1D" w14:paraId="793C90C5" w14:textId="77777777" w:rsidTr="009F075D">
        <w:trPr>
          <w:cantSplit/>
          <w:jc w:val="center"/>
        </w:trPr>
        <w:tc>
          <w:tcPr>
            <w:tcW w:w="1696" w:type="dxa"/>
            <w:vMerge/>
            <w:vAlign w:val="center"/>
            <w:hideMark/>
          </w:tcPr>
          <w:p w14:paraId="258B6552"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6FBAC544"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47</w:t>
            </w:r>
          </w:p>
        </w:tc>
        <w:tc>
          <w:tcPr>
            <w:tcW w:w="6030" w:type="dxa"/>
            <w:noWrap/>
            <w:vAlign w:val="center"/>
            <w:hideMark/>
          </w:tcPr>
          <w:p w14:paraId="6B2EB0AB"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 xml:space="preserve">Mobile AtoN: Operating Underwater (at times) </w:t>
            </w:r>
          </w:p>
        </w:tc>
      </w:tr>
      <w:tr w:rsidR="00B41E1D" w:rsidRPr="00B41E1D" w14:paraId="0E0F4DC5" w14:textId="77777777" w:rsidTr="009F075D">
        <w:trPr>
          <w:cantSplit/>
          <w:jc w:val="center"/>
        </w:trPr>
        <w:tc>
          <w:tcPr>
            <w:tcW w:w="1696" w:type="dxa"/>
            <w:vMerge/>
            <w:vAlign w:val="center"/>
            <w:hideMark/>
          </w:tcPr>
          <w:p w14:paraId="238AD120"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1F858055"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48</w:t>
            </w:r>
          </w:p>
        </w:tc>
        <w:tc>
          <w:tcPr>
            <w:tcW w:w="6030" w:type="dxa"/>
            <w:noWrap/>
            <w:vAlign w:val="center"/>
            <w:hideMark/>
          </w:tcPr>
          <w:p w14:paraId="5F991033"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Mobile AtoN: Underwater Operations Marker</w:t>
            </w:r>
          </w:p>
        </w:tc>
      </w:tr>
      <w:tr w:rsidR="00B41E1D" w:rsidRPr="00B41E1D" w14:paraId="5917405C" w14:textId="77777777" w:rsidTr="009F075D">
        <w:trPr>
          <w:cantSplit/>
          <w:jc w:val="center"/>
        </w:trPr>
        <w:tc>
          <w:tcPr>
            <w:tcW w:w="1696" w:type="dxa"/>
            <w:vMerge/>
            <w:vAlign w:val="center"/>
            <w:hideMark/>
          </w:tcPr>
          <w:p w14:paraId="7C273EDA"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08A32B8F"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49</w:t>
            </w:r>
          </w:p>
        </w:tc>
        <w:tc>
          <w:tcPr>
            <w:tcW w:w="6030" w:type="dxa"/>
            <w:noWrap/>
            <w:vAlign w:val="center"/>
            <w:hideMark/>
          </w:tcPr>
          <w:p w14:paraId="76CAB1E3" w14:textId="7E259233"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 xml:space="preserve">Mobile AtoN: Military Operation or Restricted Area </w:t>
            </w:r>
          </w:p>
        </w:tc>
      </w:tr>
      <w:tr w:rsidR="00B41E1D" w:rsidRPr="00B41E1D" w14:paraId="55FD31CE" w14:textId="77777777" w:rsidTr="009F075D">
        <w:trPr>
          <w:cantSplit/>
          <w:jc w:val="center"/>
        </w:trPr>
        <w:tc>
          <w:tcPr>
            <w:tcW w:w="1696" w:type="dxa"/>
            <w:vMerge/>
            <w:vAlign w:val="center"/>
            <w:hideMark/>
          </w:tcPr>
          <w:p w14:paraId="6C0CDCAA"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447A5E64" w14:textId="0266A83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p>
        </w:tc>
        <w:tc>
          <w:tcPr>
            <w:tcW w:w="6030" w:type="dxa"/>
            <w:noWrap/>
            <w:vAlign w:val="center"/>
            <w:hideMark/>
          </w:tcPr>
          <w:p w14:paraId="25840D41" w14:textId="374FF8DC"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r>
      <w:tr w:rsidR="00B41E1D" w:rsidRPr="00B41E1D" w14:paraId="5109938E" w14:textId="77777777" w:rsidTr="009F075D">
        <w:trPr>
          <w:cantSplit/>
          <w:jc w:val="center"/>
        </w:trPr>
        <w:tc>
          <w:tcPr>
            <w:tcW w:w="1696" w:type="dxa"/>
            <w:vMerge/>
            <w:vAlign w:val="center"/>
            <w:hideMark/>
          </w:tcPr>
          <w:p w14:paraId="6D6C98B4"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7A2B2EAB" w14:textId="120AD03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p>
        </w:tc>
        <w:tc>
          <w:tcPr>
            <w:tcW w:w="6030" w:type="dxa"/>
            <w:noWrap/>
            <w:vAlign w:val="center"/>
            <w:hideMark/>
          </w:tcPr>
          <w:p w14:paraId="65AA4AEF" w14:textId="43E2929D"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r>
      <w:tr w:rsidR="00B41E1D" w:rsidRPr="00B41E1D" w14:paraId="5CC8D14E" w14:textId="77777777" w:rsidTr="009F075D">
        <w:trPr>
          <w:cantSplit/>
          <w:jc w:val="center"/>
        </w:trPr>
        <w:tc>
          <w:tcPr>
            <w:tcW w:w="1696" w:type="dxa"/>
            <w:vMerge/>
            <w:vAlign w:val="center"/>
            <w:hideMark/>
          </w:tcPr>
          <w:p w14:paraId="776E9B87"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69518E4A" w14:textId="661F798F"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p>
        </w:tc>
        <w:tc>
          <w:tcPr>
            <w:tcW w:w="6030" w:type="dxa"/>
            <w:noWrap/>
            <w:vAlign w:val="center"/>
            <w:hideMark/>
          </w:tcPr>
          <w:p w14:paraId="78CC9DA6" w14:textId="60874BB3"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r>
      <w:tr w:rsidR="00B41E1D" w:rsidRPr="00B41E1D" w14:paraId="7A9E83A4" w14:textId="77777777" w:rsidTr="009F075D">
        <w:trPr>
          <w:cantSplit/>
          <w:jc w:val="center"/>
        </w:trPr>
        <w:tc>
          <w:tcPr>
            <w:tcW w:w="1696" w:type="dxa"/>
            <w:vMerge/>
            <w:vAlign w:val="center"/>
            <w:hideMark/>
          </w:tcPr>
          <w:p w14:paraId="1F127BAC"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231F4343" w14:textId="416FE952"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50</w:t>
            </w:r>
          </w:p>
        </w:tc>
        <w:tc>
          <w:tcPr>
            <w:tcW w:w="6030" w:type="dxa"/>
            <w:noWrap/>
            <w:vAlign w:val="center"/>
            <w:hideMark/>
          </w:tcPr>
          <w:p w14:paraId="016429A6" w14:textId="031F93E6"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Mobile AtoN: Dynamic Area</w:t>
            </w:r>
          </w:p>
        </w:tc>
      </w:tr>
      <w:tr w:rsidR="00B41E1D" w:rsidRPr="00B41E1D" w14:paraId="41097B89" w14:textId="77777777" w:rsidTr="009F075D">
        <w:trPr>
          <w:cantSplit/>
          <w:jc w:val="center"/>
        </w:trPr>
        <w:tc>
          <w:tcPr>
            <w:tcW w:w="1696" w:type="dxa"/>
            <w:vMerge/>
            <w:vAlign w:val="center"/>
            <w:hideMark/>
          </w:tcPr>
          <w:p w14:paraId="2E2D2F94"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16870FAB" w14:textId="6D79A01D"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p>
        </w:tc>
        <w:tc>
          <w:tcPr>
            <w:tcW w:w="6030" w:type="dxa"/>
            <w:noWrap/>
            <w:vAlign w:val="center"/>
            <w:hideMark/>
          </w:tcPr>
          <w:p w14:paraId="5670D0DC" w14:textId="6E007644"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r>
      <w:tr w:rsidR="00B41E1D" w:rsidRPr="00B41E1D" w14:paraId="4953FAD5" w14:textId="77777777" w:rsidTr="009F075D">
        <w:trPr>
          <w:cantSplit/>
          <w:jc w:val="center"/>
        </w:trPr>
        <w:tc>
          <w:tcPr>
            <w:tcW w:w="1696" w:type="dxa"/>
            <w:vMerge/>
            <w:vAlign w:val="center"/>
            <w:hideMark/>
          </w:tcPr>
          <w:p w14:paraId="23D51B07"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417A905E" w14:textId="22C5F7AE"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p>
        </w:tc>
        <w:tc>
          <w:tcPr>
            <w:tcW w:w="6030" w:type="dxa"/>
            <w:noWrap/>
            <w:vAlign w:val="center"/>
            <w:hideMark/>
          </w:tcPr>
          <w:p w14:paraId="1601422A" w14:textId="1FBB941F"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r>
      <w:tr w:rsidR="00B41E1D" w:rsidRPr="00B41E1D" w14:paraId="160D9284" w14:textId="77777777" w:rsidTr="009F075D">
        <w:trPr>
          <w:cantSplit/>
          <w:jc w:val="center"/>
        </w:trPr>
        <w:tc>
          <w:tcPr>
            <w:tcW w:w="1696" w:type="dxa"/>
            <w:vMerge/>
            <w:vAlign w:val="center"/>
            <w:hideMark/>
          </w:tcPr>
          <w:p w14:paraId="35CA9259"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375D396C" w14:textId="7A2E2ECB"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p>
        </w:tc>
        <w:tc>
          <w:tcPr>
            <w:tcW w:w="6030" w:type="dxa"/>
            <w:noWrap/>
            <w:vAlign w:val="center"/>
            <w:hideMark/>
          </w:tcPr>
          <w:p w14:paraId="0E70BCF4" w14:textId="58C6112A"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r>
      <w:tr w:rsidR="00B41E1D" w:rsidRPr="00B41E1D" w14:paraId="4D3DF4FF" w14:textId="77777777" w:rsidTr="009F075D">
        <w:trPr>
          <w:cantSplit/>
          <w:jc w:val="center"/>
        </w:trPr>
        <w:tc>
          <w:tcPr>
            <w:tcW w:w="1696" w:type="dxa"/>
            <w:vMerge/>
            <w:vAlign w:val="center"/>
            <w:hideMark/>
          </w:tcPr>
          <w:p w14:paraId="21BA9C6F"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0F1016EF" w14:textId="418D55FE"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51-63</w:t>
            </w:r>
          </w:p>
        </w:tc>
        <w:tc>
          <w:tcPr>
            <w:tcW w:w="6030" w:type="dxa"/>
            <w:noWrap/>
            <w:vAlign w:val="center"/>
            <w:hideMark/>
          </w:tcPr>
          <w:p w14:paraId="774C82AC"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Reserved for future use</w:t>
            </w:r>
          </w:p>
        </w:tc>
      </w:tr>
      <w:tr w:rsidR="00B41E1D" w:rsidRPr="00B41E1D" w14:paraId="0982C108" w14:textId="77777777" w:rsidTr="009F075D">
        <w:trPr>
          <w:cantSplit/>
          <w:jc w:val="center"/>
        </w:trPr>
        <w:tc>
          <w:tcPr>
            <w:tcW w:w="1696" w:type="dxa"/>
            <w:vAlign w:val="center"/>
          </w:tcPr>
          <w:p w14:paraId="5CECC5DC"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tcPr>
          <w:p w14:paraId="026F5FFE"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64-127</w:t>
            </w:r>
          </w:p>
        </w:tc>
        <w:tc>
          <w:tcPr>
            <w:tcW w:w="6030" w:type="dxa"/>
            <w:noWrap/>
            <w:vAlign w:val="center"/>
          </w:tcPr>
          <w:p w14:paraId="05C2494D"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Reserved for regional use</w:t>
            </w:r>
          </w:p>
        </w:tc>
      </w:tr>
    </w:tbl>
    <w:p w14:paraId="783400E6" w14:textId="77777777" w:rsidR="00B41E1D" w:rsidRPr="00B41E1D" w:rsidRDefault="00B41E1D" w:rsidP="00B41E1D">
      <w:pPr>
        <w:tabs>
          <w:tab w:val="clear" w:pos="1134"/>
          <w:tab w:val="clear" w:pos="1871"/>
          <w:tab w:val="clear" w:pos="2268"/>
        </w:tabs>
        <w:spacing w:before="0"/>
        <w:textAlignment w:val="baseline"/>
        <w:rPr>
          <w:rFonts w:eastAsia="Batang"/>
          <w:sz w:val="20"/>
          <w:lang w:eastAsia="zh-CN"/>
        </w:rPr>
      </w:pPr>
    </w:p>
    <w:bookmarkEnd w:id="191"/>
    <w:p w14:paraId="3A1A5D16" w14:textId="77777777" w:rsidR="00C504E1" w:rsidRDefault="00C504E1" w:rsidP="00C504E1"/>
    <w:p w14:paraId="2071F3A1" w14:textId="77777777" w:rsidR="00C504E1" w:rsidRPr="00A3763E" w:rsidRDefault="00C504E1" w:rsidP="00C504E1">
      <w:pPr>
        <w:rPr>
          <w:i/>
          <w:iCs/>
        </w:rPr>
      </w:pPr>
      <w:r w:rsidRPr="00A3763E">
        <w:rPr>
          <w:i/>
          <w:iCs/>
        </w:rPr>
        <w:t>(No additional changes prior to this section)</w:t>
      </w:r>
    </w:p>
    <w:p w14:paraId="4E9C2AC6" w14:textId="77777777" w:rsidR="00C504E1" w:rsidRDefault="00C504E1" w:rsidP="00C504E1"/>
    <w:p w14:paraId="5821CC1D" w14:textId="77777777" w:rsidR="00C504E1" w:rsidRPr="00D71FF2" w:rsidRDefault="00C504E1" w:rsidP="00C504E1">
      <w:pPr>
        <w:keepNext/>
        <w:keepLines/>
        <w:spacing w:before="280"/>
        <w:ind w:left="1134" w:hanging="1134"/>
        <w:textAlignment w:val="baseline"/>
        <w:outlineLvl w:val="0"/>
        <w:rPr>
          <w:rFonts w:eastAsia="Batang"/>
          <w:b/>
          <w:sz w:val="28"/>
        </w:rPr>
      </w:pPr>
      <w:bookmarkStart w:id="425" w:name="_Toc48639609"/>
      <w:bookmarkStart w:id="426" w:name="_Toc197413988"/>
      <w:bookmarkStart w:id="427" w:name="_Toc197414998"/>
      <w:bookmarkStart w:id="428" w:name="_Toc197415876"/>
      <w:r w:rsidRPr="00D71FF2">
        <w:rPr>
          <w:rFonts w:eastAsia="Batang"/>
          <w:b/>
          <w:sz w:val="28"/>
        </w:rPr>
        <w:t>A8-5</w:t>
      </w:r>
      <w:r w:rsidRPr="00D71FF2">
        <w:rPr>
          <w:rFonts w:eastAsia="Batang"/>
          <w:b/>
          <w:sz w:val="28"/>
        </w:rPr>
        <w:tab/>
        <w:t>Channel access scheme</w:t>
      </w:r>
      <w:bookmarkEnd w:id="425"/>
      <w:bookmarkEnd w:id="426"/>
      <w:bookmarkEnd w:id="427"/>
      <w:bookmarkEnd w:id="428"/>
    </w:p>
    <w:p w14:paraId="23A05ABD" w14:textId="77777777" w:rsidR="00C504E1" w:rsidRPr="00D71FF2" w:rsidRDefault="00C504E1" w:rsidP="00C504E1">
      <w:pPr>
        <w:jc w:val="both"/>
        <w:textAlignment w:val="baseline"/>
        <w:rPr>
          <w:rFonts w:eastAsia="Batang"/>
        </w:rPr>
      </w:pPr>
      <w:r w:rsidRPr="00D71FF2">
        <w:rPr>
          <w:rFonts w:eastAsia="Batang"/>
        </w:rPr>
        <w:t>The AIS station should operate autonomously and determine its own schedule for transmission of its messages based on random selection of the first slot of the first burst. The other 7 slots within the first burst should be fixed referenced to the first slot of the burst. The increment between transmissions slots within a burst should be 75 slots and the transmissions should alternate between AIS 1 and AIS 2. The AIS station transmits messages in a burst of 8 messages no more than once per minute.</w:t>
      </w:r>
    </w:p>
    <w:p w14:paraId="59C5D535" w14:textId="77777777" w:rsidR="00C504E1" w:rsidRPr="00D71FF2" w:rsidRDefault="00C504E1" w:rsidP="00C504E1">
      <w:pPr>
        <w:jc w:val="both"/>
        <w:textAlignment w:val="baseline"/>
        <w:rPr>
          <w:rFonts w:eastAsia="Batang"/>
        </w:rPr>
      </w:pPr>
      <w:r w:rsidRPr="00D71FF2">
        <w:rPr>
          <w:rFonts w:eastAsia="Batang"/>
        </w:rPr>
        <w:t xml:space="preserve">In active mode the AIS station should use messages with a communication state in the first burst. The communication state should set a slot-time-out = 7 in the first burst, thereafter the slot-time-out should be decreased according to the rules of SOTDMA. All slots should be regarded as </w:t>
      </w:r>
      <w:r w:rsidRPr="00D71FF2">
        <w:rPr>
          <w:rFonts w:eastAsia="Batang"/>
        </w:rPr>
        <w:lastRenderedPageBreak/>
        <w:t>candidates in the selection process. When time out occurs, the offset to the next set of 8 bursts is randomly selected between 1 min ± 6 s.</w:t>
      </w:r>
    </w:p>
    <w:p w14:paraId="15913636" w14:textId="77777777" w:rsidR="00C504E1" w:rsidRPr="00D71FF2" w:rsidDel="00D71FF2" w:rsidRDefault="00C504E1" w:rsidP="00C504E1">
      <w:pPr>
        <w:jc w:val="both"/>
        <w:textAlignment w:val="baseline"/>
        <w:rPr>
          <w:del w:id="429" w:author="USA" w:date="2025-07-28T15:14:00Z" w16du:dateUtc="2025-07-28T19:14:00Z"/>
          <w:rFonts w:eastAsia="Batang"/>
        </w:rPr>
      </w:pPr>
      <w:del w:id="430" w:author="USA" w:date="2025-07-28T15:14:00Z" w16du:dateUtc="2025-07-28T19:14:00Z">
        <w:r w:rsidRPr="00A23542" w:rsidDel="00D71FF2">
          <w:rPr>
            <w:rFonts w:eastAsia="Batang"/>
            <w:highlight w:val="yellow"/>
          </w:rPr>
          <w:delText>After the first burst any messages can be used in subsequent transmissions but should be on the slots reserved by the first burst.</w:delText>
        </w:r>
      </w:del>
    </w:p>
    <w:p w14:paraId="7ED974EE" w14:textId="77777777" w:rsidR="00C504E1" w:rsidRPr="00D71FF2" w:rsidRDefault="00C504E1" w:rsidP="00C504E1">
      <w:pPr>
        <w:jc w:val="both"/>
        <w:textAlignment w:val="baseline"/>
        <w:rPr>
          <w:rFonts w:eastAsia="Batang"/>
        </w:rPr>
      </w:pPr>
      <w:r w:rsidRPr="00D71FF2">
        <w:rPr>
          <w:rFonts w:eastAsia="Batang"/>
        </w:rPr>
        <w:t>Figur</w:t>
      </w:r>
      <w:r w:rsidRPr="00D71FF2">
        <w:rPr>
          <w:rFonts w:eastAsia="Batang"/>
          <w:u w:val="single"/>
        </w:rPr>
        <w:t xml:space="preserve">e </w:t>
      </w:r>
      <w:r w:rsidRPr="00D71FF2">
        <w:rPr>
          <w:rFonts w:eastAsia="Batang"/>
        </w:rPr>
        <w:t>A8-2</w:t>
      </w:r>
      <w:r w:rsidRPr="00D71FF2">
        <w:rPr>
          <w:rFonts w:eastAsia="Batang"/>
          <w:color w:val="FF0000"/>
          <w:u w:val="single"/>
        </w:rPr>
        <w:t xml:space="preserve"> </w:t>
      </w:r>
      <w:r w:rsidRPr="00D71FF2">
        <w:rPr>
          <w:rFonts w:eastAsia="Batang"/>
          <w:u w:val="single"/>
        </w:rPr>
        <w:t>i</w:t>
      </w:r>
      <w:r w:rsidRPr="00D71FF2">
        <w:rPr>
          <w:rFonts w:eastAsia="Batang"/>
        </w:rPr>
        <w:t xml:space="preserve">llustrates the </w:t>
      </w:r>
      <w:r w:rsidRPr="00D71FF2">
        <w:rPr>
          <w:rFonts w:eastAsia="Batang"/>
          <w:lang w:eastAsia="zh-CN"/>
        </w:rPr>
        <w:t>burst</w:t>
      </w:r>
      <w:r w:rsidRPr="00D71FF2">
        <w:rPr>
          <w:rFonts w:eastAsia="Batang"/>
        </w:rPr>
        <w:t xml:space="preserve"> transmissions in active mode starting on AIS 1. It is permissible to start the sequence on AIS 2.</w:t>
      </w:r>
    </w:p>
    <w:p w14:paraId="7767BAF4" w14:textId="77777777" w:rsidR="00C504E1" w:rsidRPr="00D71FF2" w:rsidRDefault="00C504E1" w:rsidP="00C504E1">
      <w:pPr>
        <w:textAlignment w:val="baseline"/>
        <w:rPr>
          <w:rFonts w:eastAsia="Batang"/>
        </w:rPr>
      </w:pPr>
      <w:r w:rsidRPr="00D71FF2">
        <w:rPr>
          <w:rFonts w:eastAsia="Batang"/>
        </w:rPr>
        <w:t>Figure A8-3 illustrates in test or deactivated mode, messages with a communication state should set slot-time-out = 0 and sub</w:t>
      </w:r>
      <w:r w:rsidRPr="00D71FF2">
        <w:rPr>
          <w:rFonts w:eastAsia="Batang"/>
        </w:rPr>
        <w:noBreakHyphen/>
        <w:t>message = 0 in the first and only burst.</w:t>
      </w:r>
    </w:p>
    <w:p w14:paraId="617C2371" w14:textId="77777777" w:rsidR="00C504E1" w:rsidRPr="00D71FF2" w:rsidRDefault="00C504E1" w:rsidP="00C504E1">
      <w:pPr>
        <w:textAlignment w:val="baseline"/>
        <w:rPr>
          <w:rFonts w:eastAsia="Batang"/>
          <w:spacing w:val="-2"/>
        </w:rPr>
      </w:pPr>
      <w:r w:rsidRPr="00D71FF2">
        <w:rPr>
          <w:rFonts w:eastAsia="Batang"/>
          <w:spacing w:val="-2"/>
        </w:rPr>
        <w:t>The slot-time-out values of all messages’ communication state within every burst should be the same.</w:t>
      </w:r>
    </w:p>
    <w:p w14:paraId="7268892E" w14:textId="77777777" w:rsidR="00C504E1" w:rsidRDefault="00C504E1" w:rsidP="00C504E1">
      <w:pPr>
        <w:textAlignment w:val="baseline"/>
        <w:rPr>
          <w:ins w:id="431" w:author="USA" w:date="2025-07-28T15:15:00Z" w16du:dateUtc="2025-07-28T19:15:00Z"/>
          <w:rFonts w:eastAsia="Batang"/>
        </w:rPr>
      </w:pPr>
      <w:r w:rsidRPr="00D71FF2">
        <w:rPr>
          <w:rFonts w:eastAsia="Batang"/>
        </w:rPr>
        <w:t>Messages should be transmitted alternately on AIS 1 and AIS 2.</w:t>
      </w:r>
    </w:p>
    <w:p w14:paraId="2F638F77" w14:textId="6FACDDD0" w:rsidR="00C504E1" w:rsidRPr="00D71FF2" w:rsidRDefault="00C504E1" w:rsidP="00C504E1">
      <w:pPr>
        <w:textAlignment w:val="baseline"/>
        <w:rPr>
          <w:rFonts w:eastAsia="Batang"/>
        </w:rPr>
      </w:pPr>
      <w:ins w:id="432" w:author="USA" w:date="2025-07-28T15:15:00Z" w16du:dateUtc="2025-07-28T19:15:00Z">
        <w:r w:rsidRPr="00A23542">
          <w:rPr>
            <w:rFonts w:eastAsia="Batang"/>
            <w:highlight w:val="yellow"/>
          </w:rPr>
          <w:t>If Message 1 and Message 14 are s</w:t>
        </w:r>
      </w:ins>
      <w:ins w:id="433" w:author="USA" w:date="2025-07-28T15:16:00Z" w16du:dateUtc="2025-07-28T19:16:00Z">
        <w:r w:rsidRPr="00A23542">
          <w:rPr>
            <w:rFonts w:eastAsia="Batang"/>
            <w:highlight w:val="yellow"/>
          </w:rPr>
          <w:t xml:space="preserve">eparated by a multiple of 75 slots and the gap is under 300 slots, they </w:t>
        </w:r>
      </w:ins>
      <w:ins w:id="434" w:author="USA" w:date="2025-07-30T14:33:00Z" w16du:dateUtc="2025-07-30T18:33:00Z">
        <w:r w:rsidR="005F08A1" w:rsidRPr="00A23542">
          <w:rPr>
            <w:rFonts w:eastAsia="Batang"/>
            <w:highlight w:val="yellow"/>
          </w:rPr>
          <w:t xml:space="preserve">should be </w:t>
        </w:r>
      </w:ins>
      <w:ins w:id="435" w:author="USA" w:date="2025-07-30T14:34:00Z" w16du:dateUtc="2025-07-30T18:34:00Z">
        <w:r w:rsidR="005F08A1" w:rsidRPr="00A23542">
          <w:rPr>
            <w:rFonts w:eastAsia="Batang"/>
            <w:highlight w:val="yellow"/>
          </w:rPr>
          <w:t xml:space="preserve">deemed to have </w:t>
        </w:r>
      </w:ins>
      <w:ins w:id="436" w:author="USA" w:date="2025-07-28T15:16:00Z" w16du:dateUtc="2025-07-28T19:16:00Z">
        <w:r w:rsidRPr="00A23542">
          <w:rPr>
            <w:rFonts w:eastAsia="Batang"/>
            <w:highlight w:val="yellow"/>
          </w:rPr>
          <w:t>originate</w:t>
        </w:r>
      </w:ins>
      <w:ins w:id="437" w:author="USA" w:date="2025-07-30T14:34:00Z" w16du:dateUtc="2025-07-30T18:34:00Z">
        <w:r w:rsidR="005F08A1" w:rsidRPr="00A23542">
          <w:rPr>
            <w:rFonts w:eastAsia="Batang"/>
            <w:highlight w:val="yellow"/>
          </w:rPr>
          <w:t>d</w:t>
        </w:r>
      </w:ins>
      <w:ins w:id="438" w:author="USA" w:date="2025-07-28T15:16:00Z" w16du:dateUtc="2025-07-28T19:16:00Z">
        <w:r w:rsidRPr="00A23542">
          <w:rPr>
            <w:rFonts w:eastAsia="Batang"/>
            <w:highlight w:val="yellow"/>
          </w:rPr>
          <w:t xml:space="preserve"> from the same transmitter.</w:t>
        </w:r>
        <w:r>
          <w:rPr>
            <w:rFonts w:eastAsia="Batang"/>
          </w:rPr>
          <w:t xml:space="preserve"> </w:t>
        </w:r>
      </w:ins>
    </w:p>
    <w:p w14:paraId="1983957C" w14:textId="77777777" w:rsidR="00C504E1" w:rsidRPr="00D71FF2" w:rsidRDefault="00C504E1" w:rsidP="00C504E1">
      <w:pPr>
        <w:keepNext/>
        <w:keepLines/>
        <w:spacing w:before="480" w:after="120"/>
        <w:jc w:val="center"/>
        <w:textAlignment w:val="baseline"/>
        <w:rPr>
          <w:rFonts w:eastAsia="Batang"/>
          <w:caps/>
          <w:sz w:val="20"/>
        </w:rPr>
      </w:pPr>
      <w:r w:rsidRPr="00D71FF2">
        <w:rPr>
          <w:rFonts w:eastAsia="Batang"/>
          <w:caps/>
          <w:sz w:val="20"/>
        </w:rPr>
        <w:t>Figure A8-2</w:t>
      </w:r>
    </w:p>
    <w:p w14:paraId="680A73EF" w14:textId="77777777" w:rsidR="00C504E1" w:rsidRPr="00D71FF2" w:rsidRDefault="00C504E1" w:rsidP="00C504E1">
      <w:pPr>
        <w:keepNext/>
        <w:keepLines/>
        <w:spacing w:before="0" w:after="120"/>
        <w:jc w:val="center"/>
        <w:textAlignment w:val="baseline"/>
        <w:rPr>
          <w:rFonts w:ascii="Times New Roman Bold" w:eastAsia="Batang" w:hAnsi="Times New Roman Bold"/>
          <w:b/>
          <w:sz w:val="20"/>
        </w:rPr>
      </w:pPr>
      <w:r w:rsidRPr="00D71FF2">
        <w:rPr>
          <w:rFonts w:ascii="Times New Roman Bold" w:eastAsia="Batang" w:hAnsi="Times New Roman Bold"/>
          <w:b/>
          <w:sz w:val="20"/>
        </w:rPr>
        <w:t>Burst transmissions in active mode</w:t>
      </w:r>
    </w:p>
    <w:p w14:paraId="740E995F" w14:textId="77777777" w:rsidR="00C504E1" w:rsidRPr="00D71FF2" w:rsidRDefault="00C504E1" w:rsidP="00C504E1">
      <w:pPr>
        <w:spacing w:after="240"/>
        <w:jc w:val="center"/>
        <w:textAlignment w:val="baseline"/>
        <w:rPr>
          <w:rFonts w:eastAsia="Batang"/>
          <w:lang w:eastAsia="zh-CN"/>
        </w:rPr>
      </w:pPr>
      <w:r w:rsidRPr="00D71FF2">
        <w:rPr>
          <w:rFonts w:eastAsia="Batang"/>
          <w:lang w:eastAsia="zh-CN" w:bidi="en-GB"/>
        </w:rPr>
        <w:object w:dxaOrig="9336" w:dyaOrig="3780" w14:anchorId="3D9735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9.5pt;height:185.25pt" o:ole="">
            <v:imagedata r:id="rId10" o:title=""/>
          </v:shape>
          <o:OLEObject Type="Embed" ProgID="Visio.Drawing.11" ShapeID="_x0000_i1025" DrawAspect="Content" ObjectID="_1817993100" r:id="rId11"/>
        </w:object>
      </w:r>
    </w:p>
    <w:p w14:paraId="6F1ED3E2" w14:textId="77777777" w:rsidR="00C504E1" w:rsidRPr="00D71FF2" w:rsidRDefault="00C504E1" w:rsidP="00C504E1">
      <w:pPr>
        <w:keepNext/>
        <w:keepLines/>
        <w:spacing w:before="480" w:after="120"/>
        <w:jc w:val="center"/>
        <w:textAlignment w:val="baseline"/>
        <w:rPr>
          <w:rFonts w:eastAsia="Batang"/>
          <w:caps/>
          <w:sz w:val="20"/>
          <w:lang w:eastAsia="zh-CN"/>
        </w:rPr>
      </w:pPr>
      <w:r w:rsidRPr="00D71FF2">
        <w:rPr>
          <w:rFonts w:eastAsia="Batang"/>
          <w:caps/>
          <w:sz w:val="20"/>
        </w:rPr>
        <w:lastRenderedPageBreak/>
        <w:t>Figure A8-3</w:t>
      </w:r>
    </w:p>
    <w:p w14:paraId="0CB38768" w14:textId="77777777" w:rsidR="00C504E1" w:rsidRPr="00D71FF2" w:rsidRDefault="00C504E1" w:rsidP="00C504E1">
      <w:pPr>
        <w:keepNext/>
        <w:keepLines/>
        <w:spacing w:before="0" w:after="120"/>
        <w:jc w:val="center"/>
        <w:textAlignment w:val="baseline"/>
        <w:rPr>
          <w:rFonts w:ascii="Times New Roman Bold" w:eastAsia="Batang" w:hAnsi="Times New Roman Bold"/>
          <w:b/>
          <w:sz w:val="22"/>
          <w:szCs w:val="22"/>
          <w:lang w:eastAsia="en-GB" w:bidi="en-GB"/>
        </w:rPr>
      </w:pPr>
      <w:r w:rsidRPr="00D71FF2">
        <w:rPr>
          <w:rFonts w:ascii="Times New Roman Bold" w:eastAsia="Batang" w:hAnsi="Times New Roman Bold"/>
          <w:b/>
          <w:sz w:val="20"/>
        </w:rPr>
        <w:t xml:space="preserve">Burst transmissions in </w:t>
      </w:r>
      <w:r w:rsidRPr="00D71FF2">
        <w:rPr>
          <w:rFonts w:ascii="Times New Roman Bold" w:eastAsia="Batang" w:hAnsi="Times New Roman Bold"/>
          <w:b/>
          <w:sz w:val="20"/>
          <w:lang w:eastAsia="zh-CN"/>
        </w:rPr>
        <w:t xml:space="preserve">test/deactivated </w:t>
      </w:r>
      <w:r w:rsidRPr="00D71FF2">
        <w:rPr>
          <w:rFonts w:ascii="Times New Roman Bold" w:eastAsia="Batang" w:hAnsi="Times New Roman Bold"/>
          <w:b/>
          <w:sz w:val="20"/>
        </w:rPr>
        <w:t>mode</w:t>
      </w:r>
    </w:p>
    <w:p w14:paraId="5E5E4F76" w14:textId="77777777" w:rsidR="00C504E1" w:rsidRPr="00D71FF2" w:rsidRDefault="00C504E1" w:rsidP="00C504E1">
      <w:pPr>
        <w:spacing w:after="240"/>
        <w:jc w:val="center"/>
        <w:textAlignment w:val="baseline"/>
        <w:rPr>
          <w:rFonts w:eastAsia="Batang"/>
          <w:lang w:eastAsia="zh-CN"/>
        </w:rPr>
      </w:pPr>
      <w:r w:rsidRPr="00D71FF2">
        <w:rPr>
          <w:rFonts w:eastAsia="Batang"/>
          <w:lang w:eastAsia="zh-CN" w:bidi="en-GB"/>
        </w:rPr>
        <w:object w:dxaOrig="9336" w:dyaOrig="3780" w14:anchorId="6CF2CFCA">
          <v:shape id="_x0000_i1026" type="#_x0000_t75" style="width:469.5pt;height:185.25pt" o:ole="">
            <v:imagedata r:id="rId12" o:title=""/>
          </v:shape>
          <o:OLEObject Type="Embed" ProgID="Visio.Drawing.11" ShapeID="_x0000_i1026" DrawAspect="Content" ObjectID="_1817993101" r:id="rId13"/>
        </w:object>
      </w:r>
    </w:p>
    <w:p w14:paraId="631B41EC" w14:textId="77777777" w:rsidR="00C504E1" w:rsidRPr="00D71FF2" w:rsidRDefault="00C504E1" w:rsidP="00C504E1">
      <w:pPr>
        <w:keepNext/>
        <w:keepLines/>
        <w:spacing w:before="280"/>
        <w:ind w:left="1134" w:hanging="1134"/>
        <w:textAlignment w:val="baseline"/>
        <w:outlineLvl w:val="0"/>
        <w:rPr>
          <w:rFonts w:eastAsia="Batang"/>
          <w:b/>
          <w:sz w:val="28"/>
          <w:lang w:val="fr-FR"/>
        </w:rPr>
      </w:pPr>
      <w:bookmarkStart w:id="439" w:name="_Toc48639610"/>
      <w:bookmarkStart w:id="440" w:name="_Toc197413989"/>
      <w:bookmarkStart w:id="441" w:name="_Toc197414999"/>
      <w:bookmarkStart w:id="442" w:name="_Toc197415877"/>
      <w:r w:rsidRPr="00D71FF2">
        <w:rPr>
          <w:rFonts w:eastAsia="Batang"/>
          <w:b/>
          <w:sz w:val="28"/>
          <w:lang w:val="fr-FR"/>
        </w:rPr>
        <w:t>A8-6</w:t>
      </w:r>
      <w:r w:rsidRPr="00D71FF2">
        <w:rPr>
          <w:rFonts w:eastAsia="Batang"/>
          <w:b/>
          <w:sz w:val="28"/>
          <w:lang w:val="fr-FR"/>
        </w:rPr>
        <w:tab/>
      </w:r>
      <w:proofErr w:type="spellStart"/>
      <w:proofErr w:type="gramStart"/>
      <w:ins w:id="443" w:author="USA" w:date="2025-07-28T15:27:00Z" w16du:dateUtc="2025-07-28T19:27:00Z">
        <w:r w:rsidRPr="00A23542">
          <w:rPr>
            <w:rFonts w:eastAsia="Batang"/>
            <w:b/>
            <w:sz w:val="28"/>
            <w:highlight w:val="yellow"/>
            <w:lang w:val="fr-FR"/>
          </w:rPr>
          <w:t>Supplemental</w:t>
        </w:r>
        <w:proofErr w:type="spellEnd"/>
        <w:r w:rsidRPr="00A23542">
          <w:rPr>
            <w:rFonts w:eastAsia="Batang"/>
            <w:b/>
            <w:sz w:val="28"/>
            <w:highlight w:val="yellow"/>
            <w:lang w:val="fr-FR"/>
          </w:rPr>
          <w:t xml:space="preserve">  </w:t>
        </w:r>
        <w:proofErr w:type="spellStart"/>
        <w:r w:rsidRPr="00A23542">
          <w:rPr>
            <w:rFonts w:eastAsia="Batang"/>
            <w:b/>
            <w:sz w:val="28"/>
            <w:highlight w:val="yellow"/>
            <w:lang w:val="fr-FR"/>
          </w:rPr>
          <w:t>device</w:t>
        </w:r>
        <w:proofErr w:type="spellEnd"/>
        <w:proofErr w:type="gramEnd"/>
        <w:r w:rsidRPr="00A23542">
          <w:rPr>
            <w:rFonts w:eastAsia="Batang"/>
            <w:b/>
            <w:sz w:val="28"/>
            <w:highlight w:val="yellow"/>
            <w:lang w:val="fr-FR"/>
          </w:rPr>
          <w:t xml:space="preserve"> ID information </w:t>
        </w:r>
      </w:ins>
      <w:del w:id="444" w:author="USA" w:date="2025-07-28T15:27:00Z" w16du:dateUtc="2025-07-28T19:27:00Z">
        <w:r w:rsidRPr="00A23542" w:rsidDel="00C73B20">
          <w:rPr>
            <w:rFonts w:eastAsia="Batang"/>
            <w:b/>
            <w:sz w:val="28"/>
            <w:highlight w:val="yellow"/>
            <w:lang w:val="fr-FR"/>
          </w:rPr>
          <w:delText>Source identification (Unique identifier)</w:delText>
        </w:r>
      </w:del>
      <w:bookmarkEnd w:id="439"/>
      <w:bookmarkEnd w:id="440"/>
      <w:bookmarkEnd w:id="441"/>
      <w:bookmarkEnd w:id="442"/>
    </w:p>
    <w:p w14:paraId="27BCF5B2" w14:textId="77777777" w:rsidR="00C504E1" w:rsidRPr="00D71FF2" w:rsidRDefault="00C504E1" w:rsidP="00C504E1">
      <w:pPr>
        <w:textAlignment w:val="baseline"/>
        <w:rPr>
          <w:rFonts w:eastAsia="Batang"/>
        </w:rPr>
      </w:pPr>
      <w:r w:rsidRPr="00D71FF2">
        <w:rPr>
          <w:rFonts w:eastAsia="Batang"/>
        </w:rPr>
        <w:t>The source ID should have a unique pattern such as the AIS-SART where the source ID is 970xxyyyy (where xx = manufacturer ID</w:t>
      </w:r>
      <w:r w:rsidRPr="00D71FF2">
        <w:rPr>
          <w:rFonts w:eastAsia="Batang"/>
          <w:position w:val="6"/>
          <w:sz w:val="18"/>
        </w:rPr>
        <w:footnoteReference w:id="2"/>
      </w:r>
      <w:r w:rsidRPr="00D71FF2">
        <w:rPr>
          <w:rFonts w:eastAsia="Batang"/>
        </w:rPr>
        <w:t xml:space="preserve"> 01 to 99; xx = 00 is reserved for test purposes; </w:t>
      </w:r>
      <w:proofErr w:type="spellStart"/>
      <w:r w:rsidRPr="00D71FF2">
        <w:rPr>
          <w:rFonts w:eastAsia="Batang"/>
        </w:rPr>
        <w:t>yyyy</w:t>
      </w:r>
      <w:proofErr w:type="spellEnd"/>
      <w:r w:rsidRPr="00D71FF2">
        <w:rPr>
          <w:rFonts w:eastAsia="Batang"/>
        </w:rPr>
        <w:t xml:space="preserve"> = the sequence number 0000 to 9999</w:t>
      </w:r>
      <w:r w:rsidRPr="00D71FF2">
        <w:rPr>
          <w:rFonts w:eastAsia="Batang"/>
          <w:lang w:eastAsia="ja-JP"/>
        </w:rPr>
        <w:t xml:space="preserve">, see Annex 1, </w:t>
      </w:r>
      <w:r w:rsidRPr="00D71FF2">
        <w:rPr>
          <w:rFonts w:eastAsia="Batang"/>
        </w:rPr>
        <w:t>§</w:t>
      </w:r>
      <w:r w:rsidRPr="00D71FF2">
        <w:rPr>
          <w:rFonts w:eastAsia="Batang"/>
          <w:lang w:eastAsia="ja-JP"/>
        </w:rPr>
        <w:t xml:space="preserve"> 2.1.</w:t>
      </w:r>
      <w:ins w:id="445" w:author="USA" w:date="2025-07-28T15:38:00Z" w16du:dateUtc="2025-07-28T19:38:00Z">
        <w:r w:rsidRPr="00A23542">
          <w:rPr>
            <w:rFonts w:eastAsia="Batang"/>
            <w:highlight w:val="yellow"/>
            <w:lang w:eastAsia="ja-JP"/>
          </w:rPr>
          <w:t>5</w:t>
        </w:r>
      </w:ins>
      <w:del w:id="446" w:author="USA" w:date="2025-07-28T15:38:00Z" w16du:dateUtc="2025-07-28T19:38:00Z">
        <w:r w:rsidRPr="00A23542" w:rsidDel="0064703A">
          <w:rPr>
            <w:rFonts w:eastAsia="Batang"/>
            <w:highlight w:val="yellow"/>
            <w:lang w:eastAsia="ja-JP"/>
          </w:rPr>
          <w:delText>6 to 2.1.</w:delText>
        </w:r>
      </w:del>
      <w:del w:id="447" w:author="USA" w:date="2025-07-28T15:40:00Z" w16du:dateUtc="2025-07-28T19:40:00Z">
        <w:r w:rsidRPr="00A23542" w:rsidDel="0064703A">
          <w:rPr>
            <w:rFonts w:eastAsia="Batang"/>
            <w:highlight w:val="yellow"/>
            <w:lang w:eastAsia="ja-JP"/>
          </w:rPr>
          <w:delText>8</w:delText>
        </w:r>
      </w:del>
      <w:r w:rsidRPr="00D71FF2">
        <w:rPr>
          <w:rFonts w:eastAsia="Batang"/>
        </w:rPr>
        <w:t>).</w:t>
      </w:r>
    </w:p>
    <w:p w14:paraId="172A63EA" w14:textId="6B327809" w:rsidR="00C504E1" w:rsidRPr="00A23542" w:rsidRDefault="00C504E1" w:rsidP="00C504E1">
      <w:pPr>
        <w:rPr>
          <w:ins w:id="448" w:author="USA" w:date="2025-07-28T15:31:00Z" w16du:dateUtc="2025-07-28T19:31:00Z"/>
          <w:rFonts w:eastAsia="SimSun"/>
          <w:highlight w:val="yellow"/>
          <w:lang w:eastAsia="zh-CN"/>
        </w:rPr>
      </w:pPr>
      <w:ins w:id="449" w:author="USA" w:date="2025-07-28T15:31:00Z" w16du:dateUtc="2025-07-28T19:31:00Z">
        <w:r w:rsidRPr="00A23542">
          <w:rPr>
            <w:rFonts w:eastAsia="SimSun"/>
            <w:highlight w:val="yellow"/>
            <w:lang w:eastAsia="zh-CN"/>
          </w:rPr>
          <w:t xml:space="preserve">The 12-character identity shown below can be used to </w:t>
        </w:r>
      </w:ins>
      <w:ins w:id="450" w:author="USA" w:date="2025-07-30T14:36:00Z" w16du:dateUtc="2025-07-30T18:36:00Z">
        <w:r w:rsidR="005F08A1" w:rsidRPr="00A23542">
          <w:rPr>
            <w:rFonts w:eastAsia="SimSun"/>
            <w:highlight w:val="yellow"/>
            <w:lang w:eastAsia="zh-CN"/>
          </w:rPr>
          <w:t xml:space="preserve">uniquely </w:t>
        </w:r>
      </w:ins>
      <w:ins w:id="451" w:author="USA" w:date="2025-07-28T15:31:00Z" w16du:dateUtc="2025-07-28T19:31:00Z">
        <w:r w:rsidRPr="00A23542">
          <w:rPr>
            <w:rFonts w:eastAsia="SimSun"/>
            <w:highlight w:val="yellow"/>
            <w:lang w:eastAsia="zh-CN"/>
          </w:rPr>
          <w:t xml:space="preserve">identify AIS-SART, MOB-AIS and EPIRB-AIS during burst transmission. For AIS message 1 using burst </w:t>
        </w:r>
        <w:proofErr w:type="gramStart"/>
        <w:r w:rsidRPr="00A23542">
          <w:rPr>
            <w:rFonts w:eastAsia="SimSun"/>
            <w:highlight w:val="yellow"/>
            <w:lang w:eastAsia="zh-CN"/>
          </w:rPr>
          <w:t xml:space="preserve">transmission,  </w:t>
        </w:r>
        <w:r w:rsidRPr="00A23542">
          <w:rPr>
            <w:bCs/>
            <w:szCs w:val="24"/>
            <w:highlight w:val="yellow"/>
          </w:rPr>
          <w:t>9</w:t>
        </w:r>
        <w:r w:rsidRPr="00A23542">
          <w:rPr>
            <w:rFonts w:ascii="Times New Roman Bold" w:hAnsi="Times New Roman Bold"/>
            <w:bCs/>
            <w:szCs w:val="24"/>
            <w:highlight w:val="yellow"/>
            <w:vertAlign w:val="subscript"/>
          </w:rPr>
          <w:t>1</w:t>
        </w:r>
        <w:r w:rsidRPr="00A23542">
          <w:rPr>
            <w:bCs/>
            <w:szCs w:val="24"/>
            <w:highlight w:val="yellow"/>
          </w:rPr>
          <w:t>7</w:t>
        </w:r>
        <w:r w:rsidRPr="00A23542">
          <w:rPr>
            <w:rFonts w:ascii="Times New Roman Bold" w:hAnsi="Times New Roman Bold"/>
            <w:bCs/>
            <w:szCs w:val="24"/>
            <w:highlight w:val="yellow"/>
            <w:vertAlign w:val="subscript"/>
          </w:rPr>
          <w:t>2</w:t>
        </w:r>
        <w:proofErr w:type="gramEnd"/>
        <w:r w:rsidRPr="00A23542">
          <w:rPr>
            <w:bCs/>
            <w:szCs w:val="24"/>
            <w:highlight w:val="yellow"/>
          </w:rPr>
          <w:t>T</w:t>
        </w:r>
        <w:r w:rsidRPr="00A23542">
          <w:rPr>
            <w:rFonts w:ascii="Times New Roman Bold" w:hAnsi="Times New Roman Bold"/>
            <w:bCs/>
            <w:szCs w:val="24"/>
            <w:highlight w:val="yellow"/>
            <w:vertAlign w:val="subscript"/>
          </w:rPr>
          <w:t>3</w:t>
        </w:r>
        <w:r w:rsidRPr="00A23542">
          <w:rPr>
            <w:highlight w:val="yellow"/>
          </w:rPr>
          <w:t>X</w:t>
        </w:r>
        <w:r w:rsidRPr="00A23542">
          <w:rPr>
            <w:rFonts w:ascii="Times New Roman Bold" w:hAnsi="Times New Roman Bold"/>
            <w:highlight w:val="yellow"/>
            <w:vertAlign w:val="subscript"/>
          </w:rPr>
          <w:t>4</w:t>
        </w:r>
        <w:r w:rsidRPr="00A23542">
          <w:rPr>
            <w:highlight w:val="yellow"/>
          </w:rPr>
          <w:t>X</w:t>
        </w:r>
        <w:r w:rsidRPr="00A23542">
          <w:rPr>
            <w:rFonts w:ascii="Times New Roman Bold" w:hAnsi="Times New Roman Bold"/>
            <w:highlight w:val="yellow"/>
            <w:vertAlign w:val="subscript"/>
          </w:rPr>
          <w:t>5</w:t>
        </w:r>
        <w:r w:rsidRPr="00A23542">
          <w:rPr>
            <w:highlight w:val="yellow"/>
          </w:rPr>
          <w:t>Y</w:t>
        </w:r>
        <w:r w:rsidRPr="00A23542">
          <w:rPr>
            <w:rFonts w:ascii="Times New Roman Bold" w:hAnsi="Times New Roman Bold"/>
            <w:highlight w:val="yellow"/>
            <w:vertAlign w:val="subscript"/>
          </w:rPr>
          <w:t>9</w:t>
        </w:r>
        <w:r w:rsidRPr="00A23542">
          <w:rPr>
            <w:highlight w:val="yellow"/>
          </w:rPr>
          <w:t>Y</w:t>
        </w:r>
        <w:r w:rsidRPr="00A23542">
          <w:rPr>
            <w:rFonts w:ascii="Times New Roman Bold" w:hAnsi="Times New Roman Bold"/>
            <w:highlight w:val="yellow"/>
            <w:vertAlign w:val="subscript"/>
          </w:rPr>
          <w:t>10</w:t>
        </w:r>
        <w:r w:rsidRPr="00A23542">
          <w:rPr>
            <w:highlight w:val="yellow"/>
          </w:rPr>
          <w:t>Y</w:t>
        </w:r>
        <w:r w:rsidRPr="00A23542">
          <w:rPr>
            <w:rFonts w:ascii="Times New Roman Bold" w:hAnsi="Times New Roman Bold"/>
            <w:highlight w:val="yellow"/>
            <w:vertAlign w:val="subscript"/>
          </w:rPr>
          <w:t>11</w:t>
        </w:r>
        <w:r w:rsidRPr="00A23542">
          <w:rPr>
            <w:highlight w:val="yellow"/>
          </w:rPr>
          <w:t>Y</w:t>
        </w:r>
        <w:r w:rsidRPr="00A23542">
          <w:rPr>
            <w:rFonts w:ascii="Times New Roman Bold" w:hAnsi="Times New Roman Bold"/>
            <w:highlight w:val="yellow"/>
            <w:vertAlign w:val="subscript"/>
          </w:rPr>
          <w:t>12</w:t>
        </w:r>
        <w:r w:rsidRPr="00A23542">
          <w:rPr>
            <w:rFonts w:eastAsia="SimSun"/>
            <w:highlight w:val="yellow"/>
            <w:lang w:eastAsia="zh-CN"/>
          </w:rPr>
          <w:t xml:space="preserve"> is used as the Source Id. For AIS message 14 using burst transmission, the three </w:t>
        </w:r>
        <w:r w:rsidRPr="00A23542">
          <w:rPr>
            <w:highlight w:val="yellow"/>
          </w:rPr>
          <w:t>alphanumeric character</w:t>
        </w:r>
        <w:r w:rsidRPr="00A23542">
          <w:rPr>
            <w:rFonts w:eastAsia="SimSun"/>
            <w:highlight w:val="yellow"/>
            <w:lang w:eastAsia="zh-CN"/>
          </w:rPr>
          <w:t xml:space="preserve">s </w:t>
        </w:r>
        <w:r w:rsidRPr="00A23542">
          <w:rPr>
            <w:highlight w:val="yellow"/>
          </w:rPr>
          <w:t>M</w:t>
        </w:r>
        <w:r w:rsidRPr="00A23542">
          <w:rPr>
            <w:highlight w:val="yellow"/>
            <w:vertAlign w:val="subscript"/>
          </w:rPr>
          <w:t>6</w:t>
        </w:r>
        <w:r w:rsidRPr="00A23542">
          <w:rPr>
            <w:highlight w:val="yellow"/>
          </w:rPr>
          <w:t>P</w:t>
        </w:r>
        <w:r w:rsidRPr="00A23542">
          <w:rPr>
            <w:highlight w:val="yellow"/>
            <w:vertAlign w:val="subscript"/>
          </w:rPr>
          <w:t>7</w:t>
        </w:r>
        <w:r w:rsidRPr="00A23542">
          <w:rPr>
            <w:highlight w:val="yellow"/>
          </w:rPr>
          <w:t>P</w:t>
        </w:r>
        <w:r w:rsidRPr="00A23542">
          <w:rPr>
            <w:highlight w:val="yellow"/>
            <w:vertAlign w:val="subscript"/>
          </w:rPr>
          <w:t>8</w:t>
        </w:r>
        <w:r w:rsidRPr="00A23542">
          <w:rPr>
            <w:rFonts w:eastAsia="SimSun"/>
            <w:highlight w:val="yellow"/>
            <w:vertAlign w:val="subscript"/>
            <w:lang w:eastAsia="zh-CN"/>
          </w:rPr>
          <w:t xml:space="preserve"> </w:t>
        </w:r>
        <w:r w:rsidRPr="00A23542">
          <w:rPr>
            <w:rFonts w:eastAsia="SimSun"/>
            <w:highlight w:val="yellow"/>
            <w:lang w:eastAsia="zh-CN"/>
          </w:rPr>
          <w:t xml:space="preserve">are </w:t>
        </w:r>
        <w:r w:rsidRPr="00A23542">
          <w:rPr>
            <w:highlight w:val="yellow"/>
            <w:lang w:eastAsia="ja-JP"/>
          </w:rPr>
          <w:t>appended to the end of the safety related tex</w:t>
        </w:r>
        <w:r w:rsidRPr="00A23542">
          <w:rPr>
            <w:rFonts w:eastAsia="SimSun"/>
            <w:highlight w:val="yellow"/>
            <w:lang w:eastAsia="zh-CN"/>
          </w:rPr>
          <w:t>t</w:t>
        </w:r>
      </w:ins>
      <w:ins w:id="452" w:author="USA" w:date="2025-07-28T15:32:00Z" w16du:dateUtc="2025-07-28T19:32:00Z">
        <w:r w:rsidRPr="00A23542">
          <w:rPr>
            <w:rFonts w:eastAsia="SimSun"/>
            <w:highlight w:val="yellow"/>
            <w:lang w:eastAsia="zh-CN"/>
          </w:rPr>
          <w:t xml:space="preserve"> (</w:t>
        </w:r>
      </w:ins>
      <w:ins w:id="453" w:author="USA" w:date="2025-07-28T15:33:00Z" w16du:dateUtc="2025-07-28T19:33:00Z">
        <w:r w:rsidRPr="00A23542">
          <w:rPr>
            <w:rFonts w:eastAsia="Batang"/>
            <w:highlight w:val="yellow"/>
            <w:lang w:eastAsia="ja-JP"/>
          </w:rPr>
          <w:t xml:space="preserve">see Annex 1, </w:t>
        </w:r>
        <w:r w:rsidRPr="00A23542">
          <w:rPr>
            <w:rFonts w:eastAsia="Batang"/>
            <w:highlight w:val="yellow"/>
          </w:rPr>
          <w:t>§</w:t>
        </w:r>
        <w:r w:rsidRPr="00A23542">
          <w:rPr>
            <w:rFonts w:eastAsia="Batang"/>
            <w:highlight w:val="yellow"/>
            <w:lang w:eastAsia="ja-JP"/>
          </w:rPr>
          <w:t xml:space="preserve"> 2.1.6</w:t>
        </w:r>
      </w:ins>
      <w:ins w:id="454" w:author="USA" w:date="2025-07-28T15:32:00Z" w16du:dateUtc="2025-07-28T19:32:00Z">
        <w:r w:rsidRPr="00A23542">
          <w:rPr>
            <w:rFonts w:eastAsia="SimSun"/>
            <w:highlight w:val="yellow"/>
            <w:lang w:eastAsia="zh-CN"/>
          </w:rPr>
          <w:t>)</w:t>
        </w:r>
      </w:ins>
      <w:ins w:id="455" w:author="USA" w:date="2025-07-28T15:31:00Z" w16du:dateUtc="2025-07-28T19:31:00Z">
        <w:r w:rsidRPr="00A23542">
          <w:rPr>
            <w:rFonts w:eastAsia="SimSun"/>
            <w:highlight w:val="yellow"/>
            <w:lang w:eastAsia="zh-CN"/>
          </w:rPr>
          <w:t>.</w:t>
        </w:r>
      </w:ins>
    </w:p>
    <w:p w14:paraId="5047CEF7" w14:textId="77777777" w:rsidR="00C504E1" w:rsidRPr="00A23542" w:rsidRDefault="00C504E1" w:rsidP="00C504E1">
      <w:pPr>
        <w:jc w:val="center"/>
        <w:rPr>
          <w:ins w:id="456" w:author="USA" w:date="2025-07-28T15:31:00Z" w16du:dateUtc="2025-07-28T19:31:00Z"/>
          <w:rFonts w:ascii="Times New Roman Bold" w:hAnsi="Times New Roman Bold"/>
          <w:highlight w:val="yellow"/>
          <w:vertAlign w:val="subscript"/>
        </w:rPr>
      </w:pPr>
      <w:ins w:id="457" w:author="USA" w:date="2025-07-28T15:31:00Z" w16du:dateUtc="2025-07-28T19:31:00Z">
        <w:r w:rsidRPr="00A23542">
          <w:rPr>
            <w:bCs/>
            <w:szCs w:val="24"/>
            <w:highlight w:val="yellow"/>
          </w:rPr>
          <w:t>9</w:t>
        </w:r>
        <w:r w:rsidRPr="00A23542">
          <w:rPr>
            <w:rFonts w:ascii="Times New Roman Bold" w:hAnsi="Times New Roman Bold"/>
            <w:bCs/>
            <w:szCs w:val="24"/>
            <w:highlight w:val="yellow"/>
            <w:vertAlign w:val="subscript"/>
          </w:rPr>
          <w:t>1</w:t>
        </w:r>
        <w:r w:rsidRPr="00A23542">
          <w:rPr>
            <w:bCs/>
            <w:szCs w:val="24"/>
            <w:highlight w:val="yellow"/>
          </w:rPr>
          <w:t>7</w:t>
        </w:r>
        <w:r w:rsidRPr="00A23542">
          <w:rPr>
            <w:rFonts w:ascii="Times New Roman Bold" w:hAnsi="Times New Roman Bold"/>
            <w:bCs/>
            <w:szCs w:val="24"/>
            <w:highlight w:val="yellow"/>
            <w:vertAlign w:val="subscript"/>
          </w:rPr>
          <w:t>2</w:t>
        </w:r>
        <w:r w:rsidRPr="00A23542">
          <w:rPr>
            <w:bCs/>
            <w:szCs w:val="24"/>
            <w:highlight w:val="yellow"/>
          </w:rPr>
          <w:t>T</w:t>
        </w:r>
        <w:r w:rsidRPr="00A23542">
          <w:rPr>
            <w:rFonts w:ascii="Times New Roman Bold" w:hAnsi="Times New Roman Bold"/>
            <w:bCs/>
            <w:szCs w:val="24"/>
            <w:highlight w:val="yellow"/>
            <w:vertAlign w:val="subscript"/>
          </w:rPr>
          <w:t>3</w:t>
        </w:r>
        <w:r w:rsidRPr="00A23542">
          <w:rPr>
            <w:highlight w:val="yellow"/>
          </w:rPr>
          <w:t>X</w:t>
        </w:r>
        <w:r w:rsidRPr="00A23542">
          <w:rPr>
            <w:rFonts w:ascii="Times New Roman Bold" w:hAnsi="Times New Roman Bold"/>
            <w:highlight w:val="yellow"/>
            <w:vertAlign w:val="subscript"/>
          </w:rPr>
          <w:t>4</w:t>
        </w:r>
        <w:r w:rsidRPr="00A23542">
          <w:rPr>
            <w:highlight w:val="yellow"/>
          </w:rPr>
          <w:t>X</w:t>
        </w:r>
        <w:r w:rsidRPr="00A23542">
          <w:rPr>
            <w:rFonts w:ascii="Times New Roman Bold" w:hAnsi="Times New Roman Bold"/>
            <w:highlight w:val="yellow"/>
            <w:vertAlign w:val="subscript"/>
          </w:rPr>
          <w:t>5</w:t>
        </w:r>
        <w:r w:rsidRPr="00A23542">
          <w:rPr>
            <w:highlight w:val="yellow"/>
          </w:rPr>
          <w:t>M</w:t>
        </w:r>
        <w:r w:rsidRPr="00A23542">
          <w:rPr>
            <w:highlight w:val="yellow"/>
            <w:vertAlign w:val="subscript"/>
          </w:rPr>
          <w:t>6</w:t>
        </w:r>
        <w:r w:rsidRPr="00A23542">
          <w:rPr>
            <w:highlight w:val="yellow"/>
          </w:rPr>
          <w:t>P</w:t>
        </w:r>
        <w:r w:rsidRPr="00A23542">
          <w:rPr>
            <w:highlight w:val="yellow"/>
            <w:vertAlign w:val="subscript"/>
          </w:rPr>
          <w:t>7</w:t>
        </w:r>
        <w:r w:rsidRPr="00A23542">
          <w:rPr>
            <w:highlight w:val="yellow"/>
          </w:rPr>
          <w:t>P</w:t>
        </w:r>
        <w:r w:rsidRPr="00A23542">
          <w:rPr>
            <w:highlight w:val="yellow"/>
            <w:vertAlign w:val="subscript"/>
          </w:rPr>
          <w:t>8</w:t>
        </w:r>
        <w:r w:rsidRPr="00A23542">
          <w:rPr>
            <w:highlight w:val="yellow"/>
          </w:rPr>
          <w:t>Y</w:t>
        </w:r>
        <w:r w:rsidRPr="00A23542">
          <w:rPr>
            <w:rFonts w:ascii="Times New Roman Bold" w:hAnsi="Times New Roman Bold"/>
            <w:highlight w:val="yellow"/>
            <w:vertAlign w:val="subscript"/>
          </w:rPr>
          <w:t>9</w:t>
        </w:r>
        <w:r w:rsidRPr="00A23542">
          <w:rPr>
            <w:highlight w:val="yellow"/>
          </w:rPr>
          <w:t>Y</w:t>
        </w:r>
        <w:r w:rsidRPr="00A23542">
          <w:rPr>
            <w:rFonts w:ascii="Times New Roman Bold" w:hAnsi="Times New Roman Bold"/>
            <w:highlight w:val="yellow"/>
            <w:vertAlign w:val="subscript"/>
          </w:rPr>
          <w:t>10</w:t>
        </w:r>
        <w:r w:rsidRPr="00A23542">
          <w:rPr>
            <w:highlight w:val="yellow"/>
          </w:rPr>
          <w:t>Y</w:t>
        </w:r>
        <w:r w:rsidRPr="00A23542">
          <w:rPr>
            <w:rFonts w:ascii="Times New Roman Bold" w:hAnsi="Times New Roman Bold"/>
            <w:highlight w:val="yellow"/>
            <w:vertAlign w:val="subscript"/>
          </w:rPr>
          <w:t>11</w:t>
        </w:r>
        <w:r w:rsidRPr="00A23542">
          <w:rPr>
            <w:highlight w:val="yellow"/>
          </w:rPr>
          <w:t>Y</w:t>
        </w:r>
        <w:r w:rsidRPr="00A23542">
          <w:rPr>
            <w:rFonts w:ascii="Times New Roman Bold" w:hAnsi="Times New Roman Bold"/>
            <w:highlight w:val="yellow"/>
            <w:vertAlign w:val="subscript"/>
          </w:rPr>
          <w:t>12</w:t>
        </w:r>
      </w:ins>
    </w:p>
    <w:p w14:paraId="6DDBB417" w14:textId="77777777" w:rsidR="00C504E1" w:rsidRPr="00A23542" w:rsidRDefault="00C504E1" w:rsidP="00C504E1">
      <w:pPr>
        <w:jc w:val="center"/>
        <w:rPr>
          <w:ins w:id="458" w:author="USA" w:date="2025-07-28T15:31:00Z" w16du:dateUtc="2025-07-28T19:31:00Z"/>
          <w:rFonts w:ascii="Times New Roman Bold" w:hAnsi="Times New Roman Bold"/>
          <w:highlight w:val="yellow"/>
        </w:rPr>
      </w:pPr>
    </w:p>
    <w:p w14:paraId="2098D8CF" w14:textId="77777777" w:rsidR="00C504E1" w:rsidRPr="00B41E1D" w:rsidRDefault="00C504E1" w:rsidP="00C504E1">
      <w:pPr>
        <w:tabs>
          <w:tab w:val="clear" w:pos="1134"/>
          <w:tab w:val="clear" w:pos="1871"/>
          <w:tab w:val="clear" w:pos="2268"/>
        </w:tabs>
        <w:overflowPunct/>
        <w:autoSpaceDE/>
        <w:autoSpaceDN/>
        <w:adjustRightInd/>
        <w:spacing w:before="0"/>
        <w:rPr>
          <w:rFonts w:eastAsia="Batang"/>
          <w:b/>
          <w:sz w:val="28"/>
        </w:rPr>
      </w:pPr>
      <w:ins w:id="459" w:author="USA" w:date="2025-07-28T15:31:00Z" w16du:dateUtc="2025-07-28T19:31:00Z">
        <w:r w:rsidRPr="00A23542">
          <w:rPr>
            <w:highlight w:val="yellow"/>
            <w:lang w:eastAsia="ja-JP"/>
          </w:rPr>
          <w:t xml:space="preserve">where </w:t>
        </w:r>
        <w:r w:rsidRPr="00A23542">
          <w:rPr>
            <w:bCs/>
            <w:szCs w:val="24"/>
            <w:highlight w:val="yellow"/>
          </w:rPr>
          <w:t>T</w:t>
        </w:r>
        <w:r w:rsidRPr="00A23542">
          <w:rPr>
            <w:bCs/>
            <w:szCs w:val="24"/>
            <w:highlight w:val="yellow"/>
            <w:vertAlign w:val="subscript"/>
          </w:rPr>
          <w:t xml:space="preserve">3 </w:t>
        </w:r>
        <w:r w:rsidRPr="00A23542">
          <w:rPr>
            <w:bCs/>
            <w:szCs w:val="24"/>
            <w:highlight w:val="yellow"/>
          </w:rPr>
          <w:t>= device type 0, 2 or 4</w:t>
        </w:r>
        <w:r w:rsidRPr="00A23542">
          <w:rPr>
            <w:rFonts w:eastAsia="SimSun"/>
            <w:bCs/>
            <w:szCs w:val="24"/>
            <w:highlight w:val="yellow"/>
            <w:lang w:eastAsia="zh-CN"/>
          </w:rPr>
          <w:t>(0 indicates AIS-SART, 2 indicates MOB-AIS, 4 indicates EPIRB-AIS)</w:t>
        </w:r>
        <w:r w:rsidRPr="00A23542">
          <w:rPr>
            <w:bCs/>
            <w:szCs w:val="24"/>
            <w:highlight w:val="yellow"/>
          </w:rPr>
          <w:t>;</w:t>
        </w:r>
        <w:r w:rsidRPr="00A23542">
          <w:rPr>
            <w:highlight w:val="yellow"/>
            <w:lang w:eastAsia="ja-JP"/>
          </w:rPr>
          <w:t xml:space="preserve"> </w:t>
        </w:r>
        <w:r w:rsidRPr="00A23542">
          <w:rPr>
            <w:bCs/>
            <w:highlight w:val="yellow"/>
          </w:rPr>
          <w:t>X</w:t>
        </w:r>
        <w:r w:rsidRPr="00A23542">
          <w:rPr>
            <w:bCs/>
            <w:highlight w:val="yellow"/>
            <w:vertAlign w:val="subscript"/>
          </w:rPr>
          <w:t>4</w:t>
        </w:r>
        <w:r w:rsidRPr="00A23542">
          <w:rPr>
            <w:bCs/>
            <w:highlight w:val="yellow"/>
          </w:rPr>
          <w:t>X</w:t>
        </w:r>
        <w:r w:rsidRPr="00A23542">
          <w:rPr>
            <w:bCs/>
            <w:highlight w:val="yellow"/>
            <w:vertAlign w:val="subscript"/>
          </w:rPr>
          <w:t>5</w:t>
        </w:r>
        <w:r w:rsidRPr="00A23542">
          <w:rPr>
            <w:highlight w:val="yellow"/>
            <w:lang w:eastAsia="ja-JP"/>
          </w:rPr>
          <w:t xml:space="preserve"> = manufacturer ID 01 to 99; </w:t>
        </w:r>
        <w:r w:rsidRPr="00A23542">
          <w:rPr>
            <w:highlight w:val="yellow"/>
          </w:rPr>
          <w:t>M</w:t>
        </w:r>
        <w:r w:rsidRPr="00A23542">
          <w:rPr>
            <w:highlight w:val="yellow"/>
            <w:vertAlign w:val="subscript"/>
          </w:rPr>
          <w:t>6</w:t>
        </w:r>
        <w:r w:rsidRPr="00A23542">
          <w:rPr>
            <w:highlight w:val="yellow"/>
          </w:rPr>
          <w:t xml:space="preserve"> = supplementary manufacturer ID suffix alphanumeric character; P</w:t>
        </w:r>
        <w:r w:rsidRPr="00A23542">
          <w:rPr>
            <w:highlight w:val="yellow"/>
            <w:vertAlign w:val="subscript"/>
          </w:rPr>
          <w:t>7</w:t>
        </w:r>
        <w:r w:rsidRPr="00A23542">
          <w:rPr>
            <w:highlight w:val="yellow"/>
          </w:rPr>
          <w:t>P</w:t>
        </w:r>
        <w:r w:rsidRPr="00A23542">
          <w:rPr>
            <w:highlight w:val="yellow"/>
            <w:vertAlign w:val="subscript"/>
          </w:rPr>
          <w:t>8</w:t>
        </w:r>
        <w:r w:rsidRPr="00A23542">
          <w:rPr>
            <w:highlight w:val="yellow"/>
          </w:rPr>
          <w:t xml:space="preserve"> = supplementary sequency number prefix alphanumeric character;</w:t>
        </w:r>
        <w:r w:rsidRPr="00A23542">
          <w:rPr>
            <w:highlight w:val="yellow"/>
            <w:lang w:eastAsia="ja-JP"/>
          </w:rPr>
          <w:t xml:space="preserve"> </w:t>
        </w:r>
        <w:r w:rsidRPr="00A23542">
          <w:rPr>
            <w:bCs/>
            <w:highlight w:val="yellow"/>
          </w:rPr>
          <w:t>Y</w:t>
        </w:r>
        <w:r w:rsidRPr="00A23542">
          <w:rPr>
            <w:rFonts w:ascii="Times New Roman Bold" w:hAnsi="Times New Roman Bold"/>
            <w:bCs/>
            <w:highlight w:val="yellow"/>
            <w:vertAlign w:val="subscript"/>
          </w:rPr>
          <w:t>9</w:t>
        </w:r>
        <w:r w:rsidRPr="00A23542">
          <w:rPr>
            <w:bCs/>
            <w:highlight w:val="yellow"/>
          </w:rPr>
          <w:t>Y</w:t>
        </w:r>
        <w:r w:rsidRPr="00A23542">
          <w:rPr>
            <w:rFonts w:ascii="Times New Roman Bold" w:hAnsi="Times New Roman Bold"/>
            <w:bCs/>
            <w:highlight w:val="yellow"/>
            <w:vertAlign w:val="subscript"/>
          </w:rPr>
          <w:t>10</w:t>
        </w:r>
        <w:r w:rsidRPr="00A23542">
          <w:rPr>
            <w:bCs/>
            <w:highlight w:val="yellow"/>
          </w:rPr>
          <w:t>Y</w:t>
        </w:r>
        <w:r w:rsidRPr="00A23542">
          <w:rPr>
            <w:rFonts w:ascii="Times New Roman Bold" w:hAnsi="Times New Roman Bold"/>
            <w:bCs/>
            <w:highlight w:val="yellow"/>
            <w:vertAlign w:val="subscript"/>
          </w:rPr>
          <w:t>11</w:t>
        </w:r>
        <w:r w:rsidRPr="00A23542">
          <w:rPr>
            <w:bCs/>
            <w:highlight w:val="yellow"/>
          </w:rPr>
          <w:t>Y</w:t>
        </w:r>
        <w:r w:rsidRPr="00A23542">
          <w:rPr>
            <w:rFonts w:ascii="Times New Roman Bold" w:hAnsi="Times New Roman Bold"/>
            <w:bCs/>
            <w:highlight w:val="yellow"/>
            <w:vertAlign w:val="subscript"/>
          </w:rPr>
          <w:t>12</w:t>
        </w:r>
        <w:r w:rsidRPr="00A23542">
          <w:rPr>
            <w:highlight w:val="yellow"/>
            <w:lang w:eastAsia="ja-JP"/>
          </w:rPr>
          <w:t xml:space="preserve"> = the sequence number 0000 to 9999.</w:t>
        </w:r>
      </w:ins>
    </w:p>
    <w:p w14:paraId="13A6760B" w14:textId="6CC7F485" w:rsidR="005E7F2A" w:rsidRPr="00B41E1D" w:rsidRDefault="005E7F2A" w:rsidP="00B41E1D">
      <w:pPr>
        <w:tabs>
          <w:tab w:val="clear" w:pos="1134"/>
          <w:tab w:val="clear" w:pos="1871"/>
          <w:tab w:val="clear" w:pos="2268"/>
        </w:tabs>
        <w:overflowPunct/>
        <w:autoSpaceDE/>
        <w:autoSpaceDN/>
        <w:adjustRightInd/>
        <w:spacing w:before="0"/>
        <w:rPr>
          <w:rFonts w:eastAsia="Batang"/>
          <w:b/>
          <w:sz w:val="28"/>
        </w:rPr>
      </w:pPr>
    </w:p>
    <w:sectPr w:rsidR="005E7F2A" w:rsidRPr="00B41E1D">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A28037" w14:textId="77777777" w:rsidR="00B81DD5" w:rsidRDefault="00B81DD5" w:rsidP="00F52D20">
      <w:pPr>
        <w:spacing w:before="0"/>
      </w:pPr>
      <w:r>
        <w:separator/>
      </w:r>
    </w:p>
  </w:endnote>
  <w:endnote w:type="continuationSeparator" w:id="0">
    <w:p w14:paraId="4B6AF218" w14:textId="77777777" w:rsidR="00B81DD5" w:rsidRDefault="00B81DD5" w:rsidP="00F52D2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49BEC2" w14:textId="77777777" w:rsidR="00B81DD5" w:rsidRDefault="00B81DD5" w:rsidP="00F52D20">
      <w:pPr>
        <w:spacing w:before="0"/>
      </w:pPr>
      <w:r>
        <w:separator/>
      </w:r>
    </w:p>
  </w:footnote>
  <w:footnote w:type="continuationSeparator" w:id="0">
    <w:p w14:paraId="4CC515EE" w14:textId="77777777" w:rsidR="00B81DD5" w:rsidRDefault="00B81DD5" w:rsidP="00F52D20">
      <w:pPr>
        <w:spacing w:before="0"/>
      </w:pPr>
      <w:r>
        <w:continuationSeparator/>
      </w:r>
    </w:p>
  </w:footnote>
  <w:footnote w:id="1">
    <w:p w14:paraId="5C2BBFA0" w14:textId="77777777" w:rsidR="008E0072" w:rsidRPr="008E0072" w:rsidRDefault="008E0072" w:rsidP="008E0072">
      <w:pPr>
        <w:pStyle w:val="FootnoteText"/>
      </w:pPr>
      <w:r w:rsidRPr="004145B7">
        <w:rPr>
          <w:rStyle w:val="FootnoteReference"/>
        </w:rPr>
        <w:footnoteRef/>
      </w:r>
      <w:r w:rsidRPr="008E0072">
        <w:tab/>
        <w:t>1 Nautical mile = 1 852 metres.</w:t>
      </w:r>
    </w:p>
    <w:p w14:paraId="15634341" w14:textId="77777777" w:rsidR="008E0072" w:rsidRPr="008E0072" w:rsidRDefault="008E0072" w:rsidP="008E0072">
      <w:pPr>
        <w:pStyle w:val="FootnoteText"/>
      </w:pPr>
      <w:r w:rsidRPr="008E0072">
        <w:tab/>
        <w:t>1 knot = 1 852 m/hr.</w:t>
      </w:r>
    </w:p>
  </w:footnote>
  <w:footnote w:id="2">
    <w:p w14:paraId="03F9E13F" w14:textId="77777777" w:rsidR="0095370B" w:rsidRDefault="0095370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77301256"/>
      <w:docPartObj>
        <w:docPartGallery w:val="Page Numbers (Top of Page)"/>
        <w:docPartUnique/>
      </w:docPartObj>
    </w:sdtPr>
    <w:sdtEndPr>
      <w:rPr>
        <w:noProof/>
      </w:rPr>
    </w:sdtEndPr>
    <w:sdtContent>
      <w:p w14:paraId="51842EAC" w14:textId="745249E4" w:rsidR="00B956EB" w:rsidRDefault="00B956EB">
        <w:pPr>
          <w:pStyle w:val="Header"/>
        </w:pPr>
        <w:r>
          <w:fldChar w:fldCharType="begin"/>
        </w:r>
        <w:r>
          <w:instrText xml:space="preserve"> PAGE   \* MERGEFORMAT </w:instrText>
        </w:r>
        <w:r>
          <w:fldChar w:fldCharType="separate"/>
        </w:r>
        <w:r>
          <w:rPr>
            <w:noProof/>
          </w:rPr>
          <w:t>2</w:t>
        </w:r>
        <w:r>
          <w:rPr>
            <w:noProof/>
          </w:rPr>
          <w:fldChar w:fldCharType="end"/>
        </w:r>
      </w:p>
    </w:sdtContent>
  </w:sdt>
  <w:p w14:paraId="1E724729" w14:textId="77777777" w:rsidR="00B956EB" w:rsidRDefault="00B956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291360"/>
    <w:multiLevelType w:val="hybridMultilevel"/>
    <w:tmpl w:val="CBDC5612"/>
    <w:lvl w:ilvl="0" w:tplc="5CDAA64E">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DA91FE7"/>
    <w:multiLevelType w:val="hybridMultilevel"/>
    <w:tmpl w:val="F98CF5F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A500B9"/>
    <w:multiLevelType w:val="multilevel"/>
    <w:tmpl w:val="8702F2B2"/>
    <w:lvl w:ilvl="0">
      <w:start w:val="4"/>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343D41A7"/>
    <w:multiLevelType w:val="multilevel"/>
    <w:tmpl w:val="72BE78BA"/>
    <w:lvl w:ilvl="0">
      <w:start w:val="1"/>
      <w:numFmt w:val="decimal"/>
      <w:lvlText w:val="%1."/>
      <w:lvlJc w:val="left"/>
      <w:pPr>
        <w:ind w:left="360" w:hanging="360"/>
      </w:pPr>
      <w:rPr>
        <w:b/>
        <w:bCs/>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16cid:durableId="1366054196">
    <w:abstractNumId w:val="0"/>
  </w:num>
  <w:num w:numId="2" w16cid:durableId="2015180500">
    <w:abstractNumId w:val="1"/>
  </w:num>
  <w:num w:numId="3" w16cid:durableId="1523014526">
    <w:abstractNumId w:val="3"/>
  </w:num>
  <w:num w:numId="4" w16cid:durableId="165799552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USA">
    <w15:presenceInfo w15:providerId="None" w15:userId="USA"/>
  </w15:person>
  <w15:person w15:author="Johnny Schultz">
    <w15:presenceInfo w15:providerId="None" w15:userId="Johnny Schultz"/>
  </w15:person>
  <w15:person w15:author="Bober, Stefan">
    <w15:presenceInfo w15:providerId="None" w15:userId="Bober, Stef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oNotTrackFormattin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I1NzI0MDIwMjc1trRQ0lEKTi0uzszPAykwrQUA/Pp//SwAAAA="/>
  </w:docVars>
  <w:rsids>
    <w:rsidRoot w:val="00C04553"/>
    <w:rsid w:val="00003D4A"/>
    <w:rsid w:val="00007126"/>
    <w:rsid w:val="00013511"/>
    <w:rsid w:val="00024235"/>
    <w:rsid w:val="00027A62"/>
    <w:rsid w:val="000304DF"/>
    <w:rsid w:val="00031CE2"/>
    <w:rsid w:val="00032B18"/>
    <w:rsid w:val="00033850"/>
    <w:rsid w:val="000347C9"/>
    <w:rsid w:val="0003660E"/>
    <w:rsid w:val="000419B0"/>
    <w:rsid w:val="00042A7A"/>
    <w:rsid w:val="0004445D"/>
    <w:rsid w:val="00047E75"/>
    <w:rsid w:val="00051A5F"/>
    <w:rsid w:val="00061656"/>
    <w:rsid w:val="00070773"/>
    <w:rsid w:val="00072EDB"/>
    <w:rsid w:val="0008249C"/>
    <w:rsid w:val="00094013"/>
    <w:rsid w:val="0009573D"/>
    <w:rsid w:val="00097E33"/>
    <w:rsid w:val="000B1F81"/>
    <w:rsid w:val="000B4052"/>
    <w:rsid w:val="000D08A3"/>
    <w:rsid w:val="000D50D4"/>
    <w:rsid w:val="000D649C"/>
    <w:rsid w:val="000E2482"/>
    <w:rsid w:val="000E26F2"/>
    <w:rsid w:val="000E67D8"/>
    <w:rsid w:val="000F5D64"/>
    <w:rsid w:val="00113ED0"/>
    <w:rsid w:val="00115C37"/>
    <w:rsid w:val="00132DCE"/>
    <w:rsid w:val="00137654"/>
    <w:rsid w:val="001410B6"/>
    <w:rsid w:val="00142231"/>
    <w:rsid w:val="00142306"/>
    <w:rsid w:val="0014351C"/>
    <w:rsid w:val="0015173F"/>
    <w:rsid w:val="001561AA"/>
    <w:rsid w:val="001564CC"/>
    <w:rsid w:val="001605E4"/>
    <w:rsid w:val="00161EF9"/>
    <w:rsid w:val="00166DD2"/>
    <w:rsid w:val="00171967"/>
    <w:rsid w:val="00180CF9"/>
    <w:rsid w:val="001841D9"/>
    <w:rsid w:val="001B342E"/>
    <w:rsid w:val="001B53C6"/>
    <w:rsid w:val="001B72DA"/>
    <w:rsid w:val="001C0C71"/>
    <w:rsid w:val="001D0CB9"/>
    <w:rsid w:val="001E081E"/>
    <w:rsid w:val="001F3A0C"/>
    <w:rsid w:val="00204D55"/>
    <w:rsid w:val="00216AF0"/>
    <w:rsid w:val="002227F1"/>
    <w:rsid w:val="002235E7"/>
    <w:rsid w:val="0022574A"/>
    <w:rsid w:val="00227BC0"/>
    <w:rsid w:val="0025050E"/>
    <w:rsid w:val="00256DDE"/>
    <w:rsid w:val="00260A96"/>
    <w:rsid w:val="00260F23"/>
    <w:rsid w:val="00272625"/>
    <w:rsid w:val="00272965"/>
    <w:rsid w:val="002826FD"/>
    <w:rsid w:val="0028649D"/>
    <w:rsid w:val="00286FA0"/>
    <w:rsid w:val="002A5CDA"/>
    <w:rsid w:val="002C6CA8"/>
    <w:rsid w:val="002E3E13"/>
    <w:rsid w:val="002F2D69"/>
    <w:rsid w:val="002F5F11"/>
    <w:rsid w:val="003225E4"/>
    <w:rsid w:val="00333FD1"/>
    <w:rsid w:val="00346C57"/>
    <w:rsid w:val="00353E01"/>
    <w:rsid w:val="0035696B"/>
    <w:rsid w:val="003579C3"/>
    <w:rsid w:val="00370602"/>
    <w:rsid w:val="00383CE1"/>
    <w:rsid w:val="003914A0"/>
    <w:rsid w:val="003A28EF"/>
    <w:rsid w:val="003B397A"/>
    <w:rsid w:val="003C0538"/>
    <w:rsid w:val="003E0F39"/>
    <w:rsid w:val="004015E1"/>
    <w:rsid w:val="00404C20"/>
    <w:rsid w:val="00412A80"/>
    <w:rsid w:val="0041555F"/>
    <w:rsid w:val="00417101"/>
    <w:rsid w:val="00421A1E"/>
    <w:rsid w:val="00421EBE"/>
    <w:rsid w:val="00430F6B"/>
    <w:rsid w:val="00434B65"/>
    <w:rsid w:val="00441933"/>
    <w:rsid w:val="00445C95"/>
    <w:rsid w:val="0045069F"/>
    <w:rsid w:val="00453717"/>
    <w:rsid w:val="00482647"/>
    <w:rsid w:val="00485B5E"/>
    <w:rsid w:val="004A637B"/>
    <w:rsid w:val="004B7313"/>
    <w:rsid w:val="004C7449"/>
    <w:rsid w:val="004D3B7E"/>
    <w:rsid w:val="004D5C68"/>
    <w:rsid w:val="004E002D"/>
    <w:rsid w:val="004E6EDC"/>
    <w:rsid w:val="004F1CAF"/>
    <w:rsid w:val="004F711B"/>
    <w:rsid w:val="00501514"/>
    <w:rsid w:val="0051579C"/>
    <w:rsid w:val="0051620E"/>
    <w:rsid w:val="005256DE"/>
    <w:rsid w:val="0055106B"/>
    <w:rsid w:val="0055457C"/>
    <w:rsid w:val="00555FD1"/>
    <w:rsid w:val="005575E7"/>
    <w:rsid w:val="00571B27"/>
    <w:rsid w:val="00593512"/>
    <w:rsid w:val="0059679C"/>
    <w:rsid w:val="005A3019"/>
    <w:rsid w:val="005D38AC"/>
    <w:rsid w:val="005D7DB7"/>
    <w:rsid w:val="005E26F3"/>
    <w:rsid w:val="005E7F2A"/>
    <w:rsid w:val="005F08A1"/>
    <w:rsid w:val="005F0E9B"/>
    <w:rsid w:val="005F1F12"/>
    <w:rsid w:val="005F7D00"/>
    <w:rsid w:val="0060734F"/>
    <w:rsid w:val="00617535"/>
    <w:rsid w:val="00630F01"/>
    <w:rsid w:val="00631472"/>
    <w:rsid w:val="00631676"/>
    <w:rsid w:val="0063189D"/>
    <w:rsid w:val="00637EBF"/>
    <w:rsid w:val="00641660"/>
    <w:rsid w:val="00642F65"/>
    <w:rsid w:val="0065129C"/>
    <w:rsid w:val="00654AEC"/>
    <w:rsid w:val="006550E0"/>
    <w:rsid w:val="006675A0"/>
    <w:rsid w:val="006763B4"/>
    <w:rsid w:val="00677CE4"/>
    <w:rsid w:val="00684CC7"/>
    <w:rsid w:val="00691741"/>
    <w:rsid w:val="006960F7"/>
    <w:rsid w:val="006A7276"/>
    <w:rsid w:val="006C0121"/>
    <w:rsid w:val="006C29CD"/>
    <w:rsid w:val="006D5220"/>
    <w:rsid w:val="006E0A79"/>
    <w:rsid w:val="006E0E5A"/>
    <w:rsid w:val="006E5FCB"/>
    <w:rsid w:val="006F4AAE"/>
    <w:rsid w:val="00701F40"/>
    <w:rsid w:val="00711794"/>
    <w:rsid w:val="00716540"/>
    <w:rsid w:val="00721EB1"/>
    <w:rsid w:val="00734D77"/>
    <w:rsid w:val="007357D4"/>
    <w:rsid w:val="00737F96"/>
    <w:rsid w:val="0074130A"/>
    <w:rsid w:val="007417CD"/>
    <w:rsid w:val="00743EA2"/>
    <w:rsid w:val="007448B1"/>
    <w:rsid w:val="00750389"/>
    <w:rsid w:val="007536E0"/>
    <w:rsid w:val="00757614"/>
    <w:rsid w:val="007605AF"/>
    <w:rsid w:val="00761239"/>
    <w:rsid w:val="0076250D"/>
    <w:rsid w:val="00771C09"/>
    <w:rsid w:val="00774AC4"/>
    <w:rsid w:val="00792E0A"/>
    <w:rsid w:val="00792F50"/>
    <w:rsid w:val="00792FF1"/>
    <w:rsid w:val="007955AD"/>
    <w:rsid w:val="007A168F"/>
    <w:rsid w:val="007A3531"/>
    <w:rsid w:val="007B0FAE"/>
    <w:rsid w:val="007B282A"/>
    <w:rsid w:val="007B675C"/>
    <w:rsid w:val="007D22C5"/>
    <w:rsid w:val="007E577C"/>
    <w:rsid w:val="007E5CE2"/>
    <w:rsid w:val="007F7962"/>
    <w:rsid w:val="008004E5"/>
    <w:rsid w:val="00810710"/>
    <w:rsid w:val="00824833"/>
    <w:rsid w:val="00843BF7"/>
    <w:rsid w:val="00845335"/>
    <w:rsid w:val="00846994"/>
    <w:rsid w:val="008512ED"/>
    <w:rsid w:val="00852E68"/>
    <w:rsid w:val="00861999"/>
    <w:rsid w:val="00862FBF"/>
    <w:rsid w:val="0086735D"/>
    <w:rsid w:val="00867673"/>
    <w:rsid w:val="00867909"/>
    <w:rsid w:val="008978D9"/>
    <w:rsid w:val="00897AED"/>
    <w:rsid w:val="008A2E97"/>
    <w:rsid w:val="008A5D84"/>
    <w:rsid w:val="008B2E2B"/>
    <w:rsid w:val="008B53E5"/>
    <w:rsid w:val="008C3BD6"/>
    <w:rsid w:val="008C73A9"/>
    <w:rsid w:val="008E0072"/>
    <w:rsid w:val="008F4213"/>
    <w:rsid w:val="00902B41"/>
    <w:rsid w:val="00906486"/>
    <w:rsid w:val="00924CF2"/>
    <w:rsid w:val="00924DF3"/>
    <w:rsid w:val="00926F9C"/>
    <w:rsid w:val="00933DD6"/>
    <w:rsid w:val="00937A8C"/>
    <w:rsid w:val="00946B65"/>
    <w:rsid w:val="0095370B"/>
    <w:rsid w:val="00961007"/>
    <w:rsid w:val="00961906"/>
    <w:rsid w:val="0096318F"/>
    <w:rsid w:val="00972A9F"/>
    <w:rsid w:val="0097531B"/>
    <w:rsid w:val="00977B5A"/>
    <w:rsid w:val="00982338"/>
    <w:rsid w:val="009878AF"/>
    <w:rsid w:val="009900AB"/>
    <w:rsid w:val="00990270"/>
    <w:rsid w:val="00996812"/>
    <w:rsid w:val="009B0A0E"/>
    <w:rsid w:val="009B30B5"/>
    <w:rsid w:val="009B3CFA"/>
    <w:rsid w:val="009B409A"/>
    <w:rsid w:val="009B75D4"/>
    <w:rsid w:val="009C0ED5"/>
    <w:rsid w:val="009D5CDE"/>
    <w:rsid w:val="009F079E"/>
    <w:rsid w:val="009F6D16"/>
    <w:rsid w:val="00A01BCE"/>
    <w:rsid w:val="00A130D4"/>
    <w:rsid w:val="00A23542"/>
    <w:rsid w:val="00A352F7"/>
    <w:rsid w:val="00A35F43"/>
    <w:rsid w:val="00A3763E"/>
    <w:rsid w:val="00A405D6"/>
    <w:rsid w:val="00A53427"/>
    <w:rsid w:val="00A70C5E"/>
    <w:rsid w:val="00A713F8"/>
    <w:rsid w:val="00A728AF"/>
    <w:rsid w:val="00A7384C"/>
    <w:rsid w:val="00A824C8"/>
    <w:rsid w:val="00AA13C4"/>
    <w:rsid w:val="00AA231C"/>
    <w:rsid w:val="00AA244B"/>
    <w:rsid w:val="00AA653F"/>
    <w:rsid w:val="00AB5B43"/>
    <w:rsid w:val="00AC6C95"/>
    <w:rsid w:val="00AD4F22"/>
    <w:rsid w:val="00AE351C"/>
    <w:rsid w:val="00AF5495"/>
    <w:rsid w:val="00B10D1F"/>
    <w:rsid w:val="00B138F1"/>
    <w:rsid w:val="00B139F4"/>
    <w:rsid w:val="00B153F3"/>
    <w:rsid w:val="00B161E5"/>
    <w:rsid w:val="00B16EC6"/>
    <w:rsid w:val="00B335A8"/>
    <w:rsid w:val="00B34F02"/>
    <w:rsid w:val="00B41E1D"/>
    <w:rsid w:val="00B5099C"/>
    <w:rsid w:val="00B630EE"/>
    <w:rsid w:val="00B81DD5"/>
    <w:rsid w:val="00B82633"/>
    <w:rsid w:val="00B8519B"/>
    <w:rsid w:val="00B874B3"/>
    <w:rsid w:val="00B94E33"/>
    <w:rsid w:val="00B956EB"/>
    <w:rsid w:val="00BA24A4"/>
    <w:rsid w:val="00BA56A2"/>
    <w:rsid w:val="00BB3801"/>
    <w:rsid w:val="00BB3F74"/>
    <w:rsid w:val="00BB7180"/>
    <w:rsid w:val="00BC3CF7"/>
    <w:rsid w:val="00BD116F"/>
    <w:rsid w:val="00BD57F7"/>
    <w:rsid w:val="00BE53AE"/>
    <w:rsid w:val="00BF63B8"/>
    <w:rsid w:val="00BF77B9"/>
    <w:rsid w:val="00BF7953"/>
    <w:rsid w:val="00C01390"/>
    <w:rsid w:val="00C015E8"/>
    <w:rsid w:val="00C04553"/>
    <w:rsid w:val="00C07408"/>
    <w:rsid w:val="00C07C0B"/>
    <w:rsid w:val="00C15645"/>
    <w:rsid w:val="00C16C1D"/>
    <w:rsid w:val="00C20D4C"/>
    <w:rsid w:val="00C504E1"/>
    <w:rsid w:val="00C5637C"/>
    <w:rsid w:val="00C64B5C"/>
    <w:rsid w:val="00C658E7"/>
    <w:rsid w:val="00C65A2D"/>
    <w:rsid w:val="00C70261"/>
    <w:rsid w:val="00C93C86"/>
    <w:rsid w:val="00CA5535"/>
    <w:rsid w:val="00CA7A92"/>
    <w:rsid w:val="00CB43E1"/>
    <w:rsid w:val="00CC59C7"/>
    <w:rsid w:val="00CD4507"/>
    <w:rsid w:val="00CD586F"/>
    <w:rsid w:val="00CD73B2"/>
    <w:rsid w:val="00CE0E43"/>
    <w:rsid w:val="00CE28D8"/>
    <w:rsid w:val="00CE40DB"/>
    <w:rsid w:val="00CF0A92"/>
    <w:rsid w:val="00D01530"/>
    <w:rsid w:val="00D05D2D"/>
    <w:rsid w:val="00D100EE"/>
    <w:rsid w:val="00D17168"/>
    <w:rsid w:val="00D264F4"/>
    <w:rsid w:val="00D320F1"/>
    <w:rsid w:val="00D327D9"/>
    <w:rsid w:val="00D425A9"/>
    <w:rsid w:val="00D506F2"/>
    <w:rsid w:val="00D55518"/>
    <w:rsid w:val="00D628F8"/>
    <w:rsid w:val="00D66727"/>
    <w:rsid w:val="00D67808"/>
    <w:rsid w:val="00D7477A"/>
    <w:rsid w:val="00D80ACD"/>
    <w:rsid w:val="00DB11BF"/>
    <w:rsid w:val="00DB39E8"/>
    <w:rsid w:val="00DB50D5"/>
    <w:rsid w:val="00DC1A74"/>
    <w:rsid w:val="00DC7EFA"/>
    <w:rsid w:val="00DD26EF"/>
    <w:rsid w:val="00DD71A8"/>
    <w:rsid w:val="00DE455A"/>
    <w:rsid w:val="00DF2407"/>
    <w:rsid w:val="00DF3308"/>
    <w:rsid w:val="00DF3489"/>
    <w:rsid w:val="00DF5FA0"/>
    <w:rsid w:val="00E0796E"/>
    <w:rsid w:val="00E15306"/>
    <w:rsid w:val="00E201ED"/>
    <w:rsid w:val="00E23067"/>
    <w:rsid w:val="00E35BAF"/>
    <w:rsid w:val="00E36805"/>
    <w:rsid w:val="00E377AF"/>
    <w:rsid w:val="00E41C9F"/>
    <w:rsid w:val="00E56ABF"/>
    <w:rsid w:val="00E71235"/>
    <w:rsid w:val="00E72B82"/>
    <w:rsid w:val="00E748CF"/>
    <w:rsid w:val="00E76E1F"/>
    <w:rsid w:val="00E86B3B"/>
    <w:rsid w:val="00E963D0"/>
    <w:rsid w:val="00E96CBC"/>
    <w:rsid w:val="00EA24C9"/>
    <w:rsid w:val="00EA3615"/>
    <w:rsid w:val="00EB565A"/>
    <w:rsid w:val="00EC340D"/>
    <w:rsid w:val="00EC4F6E"/>
    <w:rsid w:val="00EE4D7E"/>
    <w:rsid w:val="00EF1E4A"/>
    <w:rsid w:val="00EF5823"/>
    <w:rsid w:val="00F173D7"/>
    <w:rsid w:val="00F265D9"/>
    <w:rsid w:val="00F40962"/>
    <w:rsid w:val="00F4539D"/>
    <w:rsid w:val="00F52D20"/>
    <w:rsid w:val="00F54D57"/>
    <w:rsid w:val="00F56002"/>
    <w:rsid w:val="00F5727E"/>
    <w:rsid w:val="00F624AD"/>
    <w:rsid w:val="00F653AD"/>
    <w:rsid w:val="00F722E0"/>
    <w:rsid w:val="00F907F4"/>
    <w:rsid w:val="00FA5010"/>
    <w:rsid w:val="00FA5FBC"/>
    <w:rsid w:val="00FC56CD"/>
    <w:rsid w:val="00FD1899"/>
    <w:rsid w:val="00FD23D7"/>
    <w:rsid w:val="00FE18B2"/>
    <w:rsid w:val="00FF6778"/>
    <w:rsid w:val="00FF733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BBA70B"/>
  <w15:chartTrackingRefBased/>
  <w15:docId w15:val="{879979BA-8681-414A-ADA9-CE1515862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4553"/>
    <w:pPr>
      <w:tabs>
        <w:tab w:val="left" w:pos="1134"/>
        <w:tab w:val="left" w:pos="1871"/>
        <w:tab w:val="left" w:pos="2268"/>
      </w:tabs>
      <w:overflowPunct w:val="0"/>
      <w:autoSpaceDE w:val="0"/>
      <w:autoSpaceDN w:val="0"/>
      <w:adjustRightInd w:val="0"/>
      <w:spacing w:before="120" w:after="0" w:line="240" w:lineRule="auto"/>
    </w:pPr>
    <w:rPr>
      <w:rFonts w:ascii="Times New Roman" w:eastAsia="Times New Roman" w:hAnsi="Times New Roman" w:cs="Times New Roman"/>
      <w:sz w:val="24"/>
      <w:szCs w:val="20"/>
      <w:lang w:val="en-GB"/>
    </w:rPr>
  </w:style>
  <w:style w:type="paragraph" w:styleId="Heading1">
    <w:name w:val="heading 1"/>
    <w:basedOn w:val="Normal"/>
    <w:next w:val="Normal"/>
    <w:link w:val="Heading1Char"/>
    <w:uiPriority w:val="9"/>
    <w:qFormat/>
    <w:rsid w:val="00445C9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445C95"/>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ctitle">
    <w:name w:val="Rec_title"/>
    <w:basedOn w:val="Normal"/>
    <w:next w:val="Normal"/>
    <w:rsid w:val="00B5099C"/>
    <w:pPr>
      <w:keepNext/>
      <w:keepLines/>
      <w:tabs>
        <w:tab w:val="clear" w:pos="1134"/>
        <w:tab w:val="clear" w:pos="1871"/>
        <w:tab w:val="clear" w:pos="2268"/>
        <w:tab w:val="left" w:pos="794"/>
        <w:tab w:val="left" w:pos="1191"/>
        <w:tab w:val="left" w:pos="1588"/>
        <w:tab w:val="left" w:pos="1985"/>
      </w:tabs>
      <w:spacing w:before="240"/>
      <w:jc w:val="center"/>
      <w:textAlignment w:val="baseline"/>
    </w:pPr>
    <w:rPr>
      <w:b/>
      <w:sz w:val="28"/>
      <w:lang w:val="fr-FR"/>
    </w:rPr>
  </w:style>
  <w:style w:type="paragraph" w:styleId="Revision">
    <w:name w:val="Revision"/>
    <w:hidden/>
    <w:uiPriority w:val="99"/>
    <w:semiHidden/>
    <w:rsid w:val="004F711B"/>
    <w:pPr>
      <w:spacing w:after="0" w:line="240" w:lineRule="auto"/>
    </w:pPr>
    <w:rPr>
      <w:rFonts w:ascii="Times New Roman" w:eastAsia="Times New Roman" w:hAnsi="Times New Roman" w:cs="Times New Roman"/>
      <w:sz w:val="24"/>
      <w:szCs w:val="20"/>
      <w:lang w:val="en-GB"/>
    </w:rPr>
  </w:style>
  <w:style w:type="paragraph" w:customStyle="1" w:styleId="Source">
    <w:name w:val="Source"/>
    <w:basedOn w:val="Normal"/>
    <w:next w:val="Normal"/>
    <w:link w:val="SourceChar"/>
    <w:qFormat/>
    <w:rsid w:val="00445C95"/>
    <w:pPr>
      <w:spacing w:before="840"/>
      <w:jc w:val="center"/>
      <w:textAlignment w:val="baseline"/>
    </w:pPr>
    <w:rPr>
      <w:b/>
      <w:sz w:val="28"/>
    </w:rPr>
  </w:style>
  <w:style w:type="character" w:customStyle="1" w:styleId="SourceChar">
    <w:name w:val="Source Char"/>
    <w:basedOn w:val="DefaultParagraphFont"/>
    <w:link w:val="Source"/>
    <w:locked/>
    <w:rsid w:val="00445C95"/>
    <w:rPr>
      <w:rFonts w:ascii="Times New Roman" w:eastAsia="Times New Roman" w:hAnsi="Times New Roman" w:cs="Times New Roman"/>
      <w:b/>
      <w:sz w:val="28"/>
      <w:szCs w:val="20"/>
      <w:lang w:val="en-GB"/>
    </w:rPr>
  </w:style>
  <w:style w:type="paragraph" w:styleId="ListParagraph">
    <w:name w:val="List Paragraph"/>
    <w:basedOn w:val="Normal"/>
    <w:uiPriority w:val="34"/>
    <w:qFormat/>
    <w:rsid w:val="00445C95"/>
    <w:pPr>
      <w:tabs>
        <w:tab w:val="clear" w:pos="1134"/>
        <w:tab w:val="clear" w:pos="1871"/>
        <w:tab w:val="clear" w:pos="2268"/>
      </w:tabs>
      <w:overflowPunct/>
      <w:autoSpaceDE/>
      <w:autoSpaceDN/>
      <w:adjustRightInd/>
      <w:spacing w:before="0"/>
      <w:ind w:left="720"/>
      <w:contextualSpacing/>
    </w:pPr>
    <w:rPr>
      <w:rFonts w:asciiTheme="minorHAnsi" w:eastAsiaTheme="minorEastAsia" w:hAnsiTheme="minorHAnsi" w:cstheme="minorBidi"/>
      <w:szCs w:val="24"/>
      <w:lang w:val="nb-NO" w:eastAsia="nb-NO"/>
    </w:rPr>
  </w:style>
  <w:style w:type="paragraph" w:customStyle="1" w:styleId="Title1">
    <w:name w:val="Title 1"/>
    <w:basedOn w:val="Source"/>
    <w:next w:val="Normal"/>
    <w:link w:val="Title1Char"/>
    <w:rsid w:val="00445C95"/>
    <w:pPr>
      <w:tabs>
        <w:tab w:val="left" w:pos="567"/>
        <w:tab w:val="left" w:pos="1701"/>
        <w:tab w:val="left" w:pos="2835"/>
      </w:tabs>
      <w:spacing w:before="240"/>
    </w:pPr>
    <w:rPr>
      <w:b w:val="0"/>
      <w:caps/>
    </w:rPr>
  </w:style>
  <w:style w:type="paragraph" w:customStyle="1" w:styleId="Title4">
    <w:name w:val="Title 4"/>
    <w:basedOn w:val="Normal"/>
    <w:next w:val="Heading1"/>
    <w:qFormat/>
    <w:rsid w:val="00445C95"/>
    <w:pPr>
      <w:overflowPunct/>
      <w:autoSpaceDE/>
      <w:autoSpaceDN/>
      <w:adjustRightInd/>
      <w:spacing w:before="240"/>
      <w:jc w:val="center"/>
    </w:pPr>
    <w:rPr>
      <w:b/>
      <w:sz w:val="28"/>
    </w:rPr>
  </w:style>
  <w:style w:type="paragraph" w:customStyle="1" w:styleId="DocData">
    <w:name w:val="DocData"/>
    <w:basedOn w:val="Normal"/>
    <w:rsid w:val="00445C95"/>
    <w:pPr>
      <w:framePr w:hSpace="180" w:wrap="around" w:hAnchor="margin" w:y="-687"/>
      <w:shd w:val="solid" w:color="FFFFFF" w:fill="FFFFFF"/>
      <w:spacing w:before="0" w:line="240" w:lineRule="atLeast"/>
      <w:textAlignment w:val="baseline"/>
    </w:pPr>
    <w:rPr>
      <w:rFonts w:ascii="Verdana" w:hAnsi="Verdana"/>
      <w:b/>
      <w:sz w:val="20"/>
      <w:lang w:eastAsia="zh-CN"/>
    </w:rPr>
  </w:style>
  <w:style w:type="character" w:styleId="Hyperlink">
    <w:name w:val="Hyperlink"/>
    <w:uiPriority w:val="99"/>
    <w:qFormat/>
    <w:rsid w:val="00445C95"/>
    <w:rPr>
      <w:color w:val="0000FF"/>
      <w:u w:val="single"/>
    </w:rPr>
  </w:style>
  <w:style w:type="character" w:customStyle="1" w:styleId="Title1Char">
    <w:name w:val="Title 1 Char"/>
    <w:link w:val="Title1"/>
    <w:qFormat/>
    <w:locked/>
    <w:rsid w:val="00445C95"/>
    <w:rPr>
      <w:rFonts w:ascii="Times New Roman" w:eastAsia="Times New Roman" w:hAnsi="Times New Roman" w:cs="Times New Roman"/>
      <w:caps/>
      <w:sz w:val="28"/>
      <w:szCs w:val="20"/>
      <w:lang w:val="en-GB"/>
    </w:rPr>
  </w:style>
  <w:style w:type="character" w:customStyle="1" w:styleId="Heading1Char">
    <w:name w:val="Heading 1 Char"/>
    <w:basedOn w:val="DefaultParagraphFont"/>
    <w:link w:val="Heading1"/>
    <w:uiPriority w:val="9"/>
    <w:rsid w:val="00445C95"/>
    <w:rPr>
      <w:rFonts w:asciiTheme="majorHAnsi" w:eastAsiaTheme="majorEastAsia" w:hAnsiTheme="majorHAnsi" w:cstheme="majorBidi"/>
      <w:color w:val="2F5496" w:themeColor="accent1" w:themeShade="BF"/>
      <w:sz w:val="32"/>
      <w:szCs w:val="32"/>
      <w:lang w:val="en-GB"/>
    </w:rPr>
  </w:style>
  <w:style w:type="character" w:customStyle="1" w:styleId="Heading2Char">
    <w:name w:val="Heading 2 Char"/>
    <w:basedOn w:val="DefaultParagraphFont"/>
    <w:link w:val="Heading2"/>
    <w:uiPriority w:val="9"/>
    <w:semiHidden/>
    <w:rsid w:val="00445C95"/>
    <w:rPr>
      <w:rFonts w:asciiTheme="majorHAnsi" w:eastAsiaTheme="majorEastAsia" w:hAnsiTheme="majorHAnsi" w:cstheme="majorBidi"/>
      <w:color w:val="2F5496" w:themeColor="accent1" w:themeShade="BF"/>
      <w:sz w:val="26"/>
      <w:szCs w:val="26"/>
      <w:lang w:val="en-GB"/>
    </w:rPr>
  </w:style>
  <w:style w:type="paragraph" w:customStyle="1" w:styleId="PARAGRAPH">
    <w:name w:val="PARAGRAPH"/>
    <w:aliases w:val="paragraph,p,P,para,p2,Paragaph,Paragraph 2,paragraph2,Para,at,pa,P Char,PARAGRAPH Char Char Char Char Char Char Char Char,P Char1,P Char Char Char Char Char Char,PARAGRAPH Char Char Char Char Char Char Char Char Char Char Char,P Char Char Char"/>
    <w:link w:val="PARAGRAPHChar"/>
    <w:qFormat/>
    <w:rsid w:val="00F52D20"/>
    <w:pPr>
      <w:snapToGrid w:val="0"/>
      <w:spacing w:before="100" w:after="100" w:line="240" w:lineRule="auto"/>
      <w:jc w:val="both"/>
    </w:pPr>
    <w:rPr>
      <w:rFonts w:ascii="Arial" w:eastAsia="Times New Roman" w:hAnsi="Arial" w:cs="Arial"/>
      <w:spacing w:val="8"/>
      <w:sz w:val="20"/>
      <w:szCs w:val="20"/>
      <w:lang w:val="en-GB" w:eastAsia="zh-CN"/>
    </w:rPr>
  </w:style>
  <w:style w:type="character" w:customStyle="1" w:styleId="Reference">
    <w:name w:val="Reference"/>
    <w:rsid w:val="00F52D20"/>
    <w:rPr>
      <w:rFonts w:ascii="Arial" w:hAnsi="Arial"/>
      <w:noProof/>
      <w:sz w:val="20"/>
      <w:szCs w:val="20"/>
    </w:rPr>
  </w:style>
  <w:style w:type="character" w:customStyle="1" w:styleId="PARAGRAPHChar">
    <w:name w:val="PARAGRAPH Char"/>
    <w:aliases w:val="paragraph Char,p Char,para Char,p2 Char,Paragaph Char,Paragraph 2 Char,paragraph2 Char,Para Char,at Char,pa Char"/>
    <w:link w:val="PARAGRAPH"/>
    <w:rsid w:val="00F52D20"/>
    <w:rPr>
      <w:rFonts w:ascii="Arial" w:eastAsia="Times New Roman" w:hAnsi="Arial" w:cs="Arial"/>
      <w:spacing w:val="8"/>
      <w:sz w:val="20"/>
      <w:szCs w:val="20"/>
      <w:lang w:val="en-GB" w:eastAsia="zh-CN"/>
    </w:rPr>
  </w:style>
  <w:style w:type="character" w:styleId="FootnoteReference">
    <w:name w:val="footnote reference"/>
    <w:basedOn w:val="DefaultParagraphFont"/>
    <w:uiPriority w:val="99"/>
    <w:semiHidden/>
    <w:unhideWhenUsed/>
    <w:rsid w:val="00F52D20"/>
    <w:rPr>
      <w:vertAlign w:val="superscript"/>
    </w:rPr>
  </w:style>
  <w:style w:type="paragraph" w:styleId="Header">
    <w:name w:val="header"/>
    <w:basedOn w:val="Normal"/>
    <w:link w:val="HeaderChar"/>
    <w:uiPriority w:val="99"/>
    <w:unhideWhenUsed/>
    <w:rsid w:val="00B956EB"/>
    <w:pPr>
      <w:tabs>
        <w:tab w:val="clear" w:pos="1134"/>
        <w:tab w:val="clear" w:pos="1871"/>
        <w:tab w:val="clear" w:pos="2268"/>
        <w:tab w:val="center" w:pos="4680"/>
        <w:tab w:val="right" w:pos="9360"/>
      </w:tabs>
      <w:spacing w:before="0"/>
    </w:pPr>
  </w:style>
  <w:style w:type="character" w:customStyle="1" w:styleId="HeaderChar">
    <w:name w:val="Header Char"/>
    <w:basedOn w:val="DefaultParagraphFont"/>
    <w:link w:val="Header"/>
    <w:uiPriority w:val="99"/>
    <w:rsid w:val="00B956EB"/>
    <w:rPr>
      <w:rFonts w:ascii="Times New Roman" w:eastAsia="Times New Roman" w:hAnsi="Times New Roman" w:cs="Times New Roman"/>
      <w:sz w:val="24"/>
      <w:szCs w:val="20"/>
      <w:lang w:val="en-GB"/>
    </w:rPr>
  </w:style>
  <w:style w:type="paragraph" w:styleId="Footer">
    <w:name w:val="footer"/>
    <w:basedOn w:val="Normal"/>
    <w:link w:val="FooterChar"/>
    <w:uiPriority w:val="99"/>
    <w:unhideWhenUsed/>
    <w:rsid w:val="00B956EB"/>
    <w:pPr>
      <w:tabs>
        <w:tab w:val="clear" w:pos="1134"/>
        <w:tab w:val="clear" w:pos="1871"/>
        <w:tab w:val="clear" w:pos="2268"/>
        <w:tab w:val="center" w:pos="4680"/>
        <w:tab w:val="right" w:pos="9360"/>
      </w:tabs>
      <w:spacing w:before="0"/>
    </w:pPr>
  </w:style>
  <w:style w:type="character" w:customStyle="1" w:styleId="FooterChar">
    <w:name w:val="Footer Char"/>
    <w:basedOn w:val="DefaultParagraphFont"/>
    <w:link w:val="Footer"/>
    <w:uiPriority w:val="99"/>
    <w:rsid w:val="00B956EB"/>
    <w:rPr>
      <w:rFonts w:ascii="Times New Roman" w:eastAsia="Times New Roman" w:hAnsi="Times New Roman" w:cs="Times New Roman"/>
      <w:sz w:val="24"/>
      <w:szCs w:val="20"/>
      <w:lang w:val="en-GB"/>
    </w:rPr>
  </w:style>
  <w:style w:type="paragraph" w:styleId="FootnoteText">
    <w:name w:val="footnote text"/>
    <w:basedOn w:val="Normal"/>
    <w:link w:val="FootnoteTextChar"/>
    <w:uiPriority w:val="99"/>
    <w:semiHidden/>
    <w:unhideWhenUsed/>
    <w:rsid w:val="00404C20"/>
    <w:pPr>
      <w:spacing w:before="0"/>
    </w:pPr>
    <w:rPr>
      <w:sz w:val="20"/>
    </w:rPr>
  </w:style>
  <w:style w:type="character" w:customStyle="1" w:styleId="FootnoteTextChar">
    <w:name w:val="Footnote Text Char"/>
    <w:basedOn w:val="DefaultParagraphFont"/>
    <w:link w:val="FootnoteText"/>
    <w:uiPriority w:val="99"/>
    <w:semiHidden/>
    <w:rsid w:val="00404C20"/>
    <w:rPr>
      <w:rFonts w:ascii="Times New Roman" w:eastAsia="Times New Roman" w:hAnsi="Times New Roman" w:cs="Times New Roman"/>
      <w:sz w:val="20"/>
      <w:szCs w:val="20"/>
      <w:lang w:val="en-GB"/>
    </w:rPr>
  </w:style>
  <w:style w:type="paragraph" w:customStyle="1" w:styleId="Chaptitle">
    <w:name w:val="Chap_title"/>
    <w:basedOn w:val="Normal"/>
    <w:next w:val="Normal"/>
    <w:link w:val="ChaptitleChar"/>
    <w:uiPriority w:val="99"/>
    <w:rsid w:val="00EE4D7E"/>
    <w:pPr>
      <w:keepNext/>
      <w:keepLines/>
      <w:spacing w:before="240"/>
      <w:jc w:val="center"/>
      <w:textAlignment w:val="baseline"/>
    </w:pPr>
    <w:rPr>
      <w:rFonts w:eastAsia="Batang"/>
      <w:b/>
      <w:sz w:val="28"/>
    </w:rPr>
  </w:style>
  <w:style w:type="character" w:customStyle="1" w:styleId="ChaptitleChar">
    <w:name w:val="Chap_title Char"/>
    <w:basedOn w:val="DefaultParagraphFont"/>
    <w:link w:val="Chaptitle"/>
    <w:uiPriority w:val="99"/>
    <w:locked/>
    <w:rsid w:val="00EE4D7E"/>
    <w:rPr>
      <w:rFonts w:ascii="Times New Roman" w:eastAsia="Batang" w:hAnsi="Times New Roman" w:cs="Times New Roman"/>
      <w:b/>
      <w:sz w:val="28"/>
      <w:szCs w:val="20"/>
      <w:lang w:val="en-GB"/>
    </w:rPr>
  </w:style>
  <w:style w:type="paragraph" w:customStyle="1" w:styleId="Tablefin">
    <w:name w:val="Table_fin"/>
    <w:basedOn w:val="Normal"/>
    <w:qFormat/>
    <w:rsid w:val="00B41E1D"/>
    <w:pPr>
      <w:tabs>
        <w:tab w:val="clear" w:pos="1134"/>
        <w:tab w:val="clear" w:pos="1871"/>
        <w:tab w:val="clear" w:pos="2268"/>
      </w:tabs>
      <w:spacing w:before="0"/>
      <w:textAlignment w:val="baseline"/>
    </w:pPr>
    <w:rPr>
      <w:rFonts w:eastAsia="Batang"/>
      <w:sz w:val="20"/>
      <w:lang w:eastAsia="zh-CN"/>
    </w:rPr>
  </w:style>
  <w:style w:type="paragraph" w:customStyle="1" w:styleId="Tabletext">
    <w:name w:val="Table_text"/>
    <w:basedOn w:val="Normal"/>
    <w:link w:val="TabletextChar"/>
    <w:uiPriority w:val="99"/>
    <w:qFormat/>
    <w:rsid w:val="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pPr>
    <w:rPr>
      <w:rFonts w:eastAsia="Batang"/>
      <w:sz w:val="20"/>
    </w:rPr>
  </w:style>
  <w:style w:type="character" w:customStyle="1" w:styleId="TabletextChar">
    <w:name w:val="Table_text Char"/>
    <w:link w:val="Tabletext"/>
    <w:uiPriority w:val="99"/>
    <w:qFormat/>
    <w:locked/>
    <w:rsid w:val="008E0072"/>
    <w:rPr>
      <w:rFonts w:ascii="Times New Roman" w:eastAsia="Batang" w:hAnsi="Times New Roman" w:cs="Times New Roman"/>
      <w:sz w:val="20"/>
      <w:szCs w:val="20"/>
      <w:lang w:val="en-GB"/>
    </w:rPr>
  </w:style>
  <w:style w:type="character" w:styleId="CommentReference">
    <w:name w:val="annotation reference"/>
    <w:basedOn w:val="DefaultParagraphFont"/>
    <w:unhideWhenUsed/>
    <w:qFormat/>
    <w:rsid w:val="00555FD1"/>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3334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Microsoft_Visio_2003-2010_Drawing1.vsd"/><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Microsoft_Visio_2003-2010_Drawing.vsd"/><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hyperlink" Target="https://www.itu.int/rec/R-REC-M.1371-5-201402-I/en"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369ba0d5-02cb-4d2f-94fd-9212cc24b78c}" enabled="0" method="" siteId="{369ba0d5-02cb-4d2f-94fd-9212cc24b78c}" removed="1"/>
  <clbl:label id="{568178ef-2b90-40ee-86de-4595a529cba9}" enabled="1" method="Standard" siteId="{d6cff1bd-67dd-4ce8-945d-d07dc775672f}"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15</Pages>
  <Words>4524</Words>
  <Characters>25787</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 2021-11</dc:creator>
  <cp:keywords/>
  <dc:description/>
  <cp:lastModifiedBy>USA</cp:lastModifiedBy>
  <cp:revision>2</cp:revision>
  <cp:lastPrinted>2025-08-28T17:32:00Z</cp:lastPrinted>
  <dcterms:created xsi:type="dcterms:W3CDTF">2025-08-29T21:19:00Z</dcterms:created>
  <dcterms:modified xsi:type="dcterms:W3CDTF">2025-08-29T21:19:00Z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27b7af77ad6eb7be6512c0c8191f22857caf06ca692b5805b6f2416955075afa</vt:lpwstr>
  </property>
</Properties>
</file>